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72" w:rsidRPr="00CA4772" w:rsidRDefault="00CA4772" w:rsidP="00CA47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47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CA4772" w:rsidRDefault="00CA4772" w:rsidP="00CA4772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7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CA47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Извещению № 14-50104/317 от 19.12.2014</w:t>
      </w:r>
      <w:r w:rsidRPr="00CA47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F96ECE" w:rsidRPr="004857F0" w:rsidRDefault="00F96ECE" w:rsidP="008F65A1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7F0">
        <w:rPr>
          <w:rFonts w:ascii="Times New Roman" w:hAnsi="Times New Roman" w:cs="Times New Roman"/>
          <w:b/>
          <w:sz w:val="24"/>
          <w:szCs w:val="24"/>
        </w:rPr>
        <w:t xml:space="preserve">ДОГОВОР </w:t>
      </w:r>
      <w:r w:rsidR="00EF02B0" w:rsidRPr="004857F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4857F0">
        <w:rPr>
          <w:rFonts w:ascii="Times New Roman" w:hAnsi="Times New Roman" w:cs="Times New Roman"/>
          <w:b/>
          <w:sz w:val="24"/>
          <w:szCs w:val="24"/>
        </w:rPr>
        <w:t>______</w:t>
      </w:r>
      <w:r w:rsidR="00CA4772">
        <w:rPr>
          <w:rFonts w:ascii="Times New Roman" w:hAnsi="Times New Roman" w:cs="Times New Roman"/>
          <w:b/>
          <w:sz w:val="24"/>
          <w:szCs w:val="24"/>
        </w:rPr>
        <w:t xml:space="preserve"> от ____.__________</w:t>
      </w:r>
      <w:r w:rsidR="004A7077">
        <w:rPr>
          <w:rFonts w:ascii="Times New Roman" w:hAnsi="Times New Roman" w:cs="Times New Roman"/>
          <w:b/>
          <w:sz w:val="24"/>
          <w:szCs w:val="24"/>
        </w:rPr>
        <w:t xml:space="preserve"> 201__ г.</w:t>
      </w:r>
    </w:p>
    <w:p w:rsidR="00F96ECE" w:rsidRPr="004857F0" w:rsidRDefault="00F96ECE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7F0">
        <w:rPr>
          <w:rFonts w:ascii="Times New Roman" w:hAnsi="Times New Roman" w:cs="Times New Roman"/>
          <w:b/>
          <w:sz w:val="24"/>
          <w:szCs w:val="24"/>
        </w:rPr>
        <w:t xml:space="preserve">на выполнение работ по </w:t>
      </w:r>
      <w:r w:rsidR="004A7077">
        <w:rPr>
          <w:rFonts w:ascii="Times New Roman" w:hAnsi="Times New Roman" w:cs="Times New Roman"/>
          <w:b/>
          <w:sz w:val="24"/>
          <w:szCs w:val="24"/>
        </w:rPr>
        <w:t xml:space="preserve">специальной оценке условий труда </w:t>
      </w:r>
    </w:p>
    <w:p w:rsidR="00EE2577" w:rsidRPr="004857F0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4857F0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г. Москва</w:t>
      </w:r>
      <w:r w:rsidRPr="004857F0">
        <w:rPr>
          <w:rFonts w:ascii="Times New Roman" w:hAnsi="Times New Roman" w:cs="Times New Roman"/>
          <w:sz w:val="24"/>
          <w:szCs w:val="24"/>
        </w:rPr>
        <w:tab/>
      </w:r>
      <w:r w:rsidRPr="004857F0">
        <w:rPr>
          <w:rFonts w:ascii="Times New Roman" w:hAnsi="Times New Roman" w:cs="Times New Roman"/>
          <w:sz w:val="24"/>
          <w:szCs w:val="24"/>
        </w:rPr>
        <w:tab/>
      </w:r>
      <w:r w:rsidRPr="004857F0">
        <w:rPr>
          <w:rFonts w:ascii="Times New Roman" w:hAnsi="Times New Roman" w:cs="Times New Roman"/>
          <w:sz w:val="24"/>
          <w:szCs w:val="24"/>
        </w:rPr>
        <w:tab/>
      </w:r>
      <w:r w:rsidRPr="004857F0">
        <w:rPr>
          <w:rFonts w:ascii="Times New Roman" w:hAnsi="Times New Roman" w:cs="Times New Roman"/>
          <w:sz w:val="24"/>
          <w:szCs w:val="24"/>
        </w:rPr>
        <w:tab/>
      </w:r>
      <w:r w:rsidRPr="004857F0">
        <w:rPr>
          <w:rFonts w:ascii="Times New Roman" w:hAnsi="Times New Roman" w:cs="Times New Roman"/>
          <w:sz w:val="24"/>
          <w:szCs w:val="24"/>
        </w:rPr>
        <w:tab/>
      </w:r>
      <w:r w:rsidRPr="004857F0">
        <w:rPr>
          <w:rFonts w:ascii="Times New Roman" w:hAnsi="Times New Roman" w:cs="Times New Roman"/>
          <w:sz w:val="24"/>
          <w:szCs w:val="24"/>
        </w:rPr>
        <w:tab/>
      </w:r>
      <w:r w:rsidRPr="004857F0">
        <w:rPr>
          <w:rFonts w:ascii="Times New Roman" w:hAnsi="Times New Roman" w:cs="Times New Roman"/>
          <w:sz w:val="24"/>
          <w:szCs w:val="24"/>
        </w:rPr>
        <w:tab/>
      </w:r>
      <w:r w:rsidR="00F96ECE" w:rsidRPr="004857F0">
        <w:rPr>
          <w:rFonts w:ascii="Times New Roman" w:hAnsi="Times New Roman" w:cs="Times New Roman"/>
          <w:sz w:val="24"/>
          <w:szCs w:val="24"/>
        </w:rPr>
        <w:t>«___» ___________ 20___ г.</w:t>
      </w:r>
    </w:p>
    <w:p w:rsidR="00EE2577" w:rsidRPr="004857F0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24B2" w:rsidRPr="004857F0" w:rsidRDefault="000D66CA" w:rsidP="008F6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Общество с ограниченной ответственностью </w:t>
      </w:r>
      <w:r w:rsidR="005C1FEF"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«</w:t>
      </w: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Объединенная дирекция по </w:t>
      </w:r>
      <w:r w:rsidR="00B324B2"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проектированию и строительству </w:t>
      </w: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Центра разработки и коммерциализации новых технологий (инновационного центра </w:t>
      </w:r>
      <w:r w:rsidR="00BC324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«</w:t>
      </w: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Сколково</w:t>
      </w:r>
      <w:r w:rsidR="00BC324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»</w:t>
      </w: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)</w:t>
      </w:r>
      <w:r w:rsidR="005C1FEF"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»</w:t>
      </w: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, </w:t>
      </w:r>
      <w:r w:rsidR="00B324B2"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5231F0" w:rsidRPr="004857F0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5231F0">
        <w:rPr>
          <w:rFonts w:ascii="Times New Roman" w:hAnsi="Times New Roman" w:cs="Times New Roman"/>
          <w:sz w:val="24"/>
          <w:szCs w:val="24"/>
        </w:rPr>
        <w:t xml:space="preserve">«Заказчик», </w:t>
      </w: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 лице</w:t>
      </w:r>
      <w:r w:rsidR="00B324B2"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___________________________</w:t>
      </w:r>
      <w:r w:rsidR="005231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_______________</w:t>
      </w:r>
      <w:r w:rsidR="00B324B2"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____________,</w:t>
      </w:r>
      <w:r w:rsidR="005231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5231F0"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действующего на основании  </w:t>
      </w:r>
    </w:p>
    <w:p w:rsidR="00B324B2" w:rsidRPr="004857F0" w:rsidRDefault="00B324B2" w:rsidP="008F65A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</w:pPr>
      <w:r w:rsidRPr="004857F0"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  <w:tab/>
      </w:r>
      <w:r w:rsidR="005231F0"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  <w:t xml:space="preserve">                         </w:t>
      </w:r>
      <w:r w:rsidRPr="004857F0"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  <w:t>(должность, Ф.И.О.)</w:t>
      </w:r>
    </w:p>
    <w:p w:rsidR="00B324B2" w:rsidRPr="004857F0" w:rsidRDefault="00B324B2" w:rsidP="008F65A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_________________________________</w:t>
      </w:r>
      <w:r w:rsidR="005231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____________</w:t>
      </w: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_____</w:t>
      </w:r>
      <w:r w:rsidR="005231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_____________</w:t>
      </w:r>
      <w:r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_</w:t>
      </w:r>
      <w:r w:rsidR="005231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с </w:t>
      </w:r>
      <w:r w:rsidR="005231F0" w:rsidRPr="004857F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одной стороны  </w:t>
      </w:r>
    </w:p>
    <w:p w:rsidR="00B324B2" w:rsidRPr="004857F0" w:rsidRDefault="00B324B2" w:rsidP="008F65A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</w:pPr>
      <w:r w:rsidRPr="004857F0"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  <w:tab/>
      </w:r>
      <w:r w:rsidR="005231F0"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  <w:t xml:space="preserve">              </w:t>
      </w:r>
      <w:r w:rsidRPr="004857F0"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  <w:t>(№ доверенности)</w:t>
      </w:r>
    </w:p>
    <w:p w:rsidR="00B324B2" w:rsidRPr="004857F0" w:rsidRDefault="00F96ECE" w:rsidP="008F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и </w:t>
      </w:r>
      <w:r w:rsidR="00B324B2" w:rsidRPr="004857F0">
        <w:rPr>
          <w:rFonts w:ascii="Times New Roman" w:hAnsi="Times New Roman" w:cs="Times New Roman"/>
          <w:sz w:val="24"/>
          <w:szCs w:val="24"/>
        </w:rPr>
        <w:t>_____________________________</w:t>
      </w:r>
      <w:r w:rsidR="005231F0">
        <w:rPr>
          <w:rFonts w:ascii="Times New Roman" w:hAnsi="Times New Roman" w:cs="Times New Roman"/>
          <w:sz w:val="24"/>
          <w:szCs w:val="24"/>
        </w:rPr>
        <w:t>______________________</w:t>
      </w:r>
      <w:r w:rsidR="00E021A0">
        <w:rPr>
          <w:rFonts w:ascii="Times New Roman" w:hAnsi="Times New Roman" w:cs="Times New Roman"/>
          <w:sz w:val="24"/>
          <w:szCs w:val="24"/>
        </w:rPr>
        <w:t>____</w:t>
      </w:r>
      <w:r w:rsidR="005231F0">
        <w:rPr>
          <w:rFonts w:ascii="Times New Roman" w:hAnsi="Times New Roman" w:cs="Times New Roman"/>
          <w:sz w:val="24"/>
          <w:szCs w:val="24"/>
        </w:rPr>
        <w:t>______</w:t>
      </w:r>
      <w:r w:rsidR="00B324B2" w:rsidRPr="004857F0">
        <w:rPr>
          <w:rFonts w:ascii="Times New Roman" w:hAnsi="Times New Roman" w:cs="Times New Roman"/>
          <w:sz w:val="24"/>
          <w:szCs w:val="24"/>
        </w:rPr>
        <w:t>_</w:t>
      </w:r>
      <w:r w:rsidR="00E021A0" w:rsidRPr="004857F0">
        <w:rPr>
          <w:rFonts w:ascii="Times New Roman" w:hAnsi="Times New Roman" w:cs="Times New Roman"/>
          <w:sz w:val="24"/>
          <w:szCs w:val="24"/>
        </w:rPr>
        <w:t xml:space="preserve"> (регистрационный</w:t>
      </w:r>
      <w:r w:rsidR="00E02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4B2" w:rsidRPr="004857F0" w:rsidRDefault="00B324B2" w:rsidP="008F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ab/>
      </w:r>
      <w:r w:rsidRPr="004857F0">
        <w:rPr>
          <w:rFonts w:ascii="Times New Roman" w:hAnsi="Times New Roman" w:cs="Times New Roman"/>
          <w:sz w:val="24"/>
          <w:szCs w:val="24"/>
        </w:rPr>
        <w:tab/>
      </w:r>
      <w:r w:rsidRPr="004857F0">
        <w:rPr>
          <w:rFonts w:ascii="Times New Roman" w:hAnsi="Times New Roman" w:cs="Times New Roman"/>
          <w:sz w:val="24"/>
          <w:szCs w:val="24"/>
        </w:rPr>
        <w:tab/>
      </w:r>
      <w:r w:rsidRPr="004857F0">
        <w:rPr>
          <w:rFonts w:ascii="Times New Roman" w:hAnsi="Times New Roman" w:cs="Times New Roman"/>
          <w:sz w:val="16"/>
          <w:szCs w:val="24"/>
        </w:rPr>
        <w:t>(наименование организации)</w:t>
      </w:r>
    </w:p>
    <w:p w:rsidR="00B324B2" w:rsidRPr="004857F0" w:rsidRDefault="00EE2577" w:rsidP="008F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номер № </w:t>
      </w:r>
      <w:r w:rsidR="00B324B2" w:rsidRPr="004857F0">
        <w:rPr>
          <w:rFonts w:ascii="Times New Roman" w:hAnsi="Times New Roman" w:cs="Times New Roman"/>
          <w:sz w:val="24"/>
          <w:szCs w:val="24"/>
        </w:rPr>
        <w:t>____</w:t>
      </w:r>
      <w:r w:rsidRPr="004857F0">
        <w:rPr>
          <w:rFonts w:ascii="Times New Roman" w:hAnsi="Times New Roman" w:cs="Times New Roman"/>
          <w:sz w:val="24"/>
          <w:szCs w:val="24"/>
        </w:rPr>
        <w:t xml:space="preserve"> от </w:t>
      </w:r>
      <w:r w:rsidR="00B324B2" w:rsidRPr="004857F0">
        <w:rPr>
          <w:rFonts w:ascii="Times New Roman" w:hAnsi="Times New Roman" w:cs="Times New Roman"/>
          <w:sz w:val="24"/>
          <w:szCs w:val="24"/>
        </w:rPr>
        <w:t>________ г.</w:t>
      </w:r>
      <w:r w:rsidRPr="004857F0">
        <w:rPr>
          <w:rFonts w:ascii="Times New Roman" w:hAnsi="Times New Roman" w:cs="Times New Roman"/>
          <w:sz w:val="24"/>
          <w:szCs w:val="24"/>
        </w:rPr>
        <w:t xml:space="preserve"> в Реестре аккредитованных организаций, оказывающих услуги в области охраны труда Мин</w:t>
      </w:r>
      <w:r w:rsidR="00BC324B">
        <w:rPr>
          <w:rFonts w:ascii="Times New Roman" w:hAnsi="Times New Roman" w:cs="Times New Roman"/>
          <w:sz w:val="24"/>
          <w:szCs w:val="24"/>
        </w:rPr>
        <w:t xml:space="preserve">труда </w:t>
      </w:r>
      <w:r w:rsidRPr="004857F0">
        <w:rPr>
          <w:rFonts w:ascii="Times New Roman" w:hAnsi="Times New Roman" w:cs="Times New Roman"/>
          <w:sz w:val="24"/>
          <w:szCs w:val="24"/>
        </w:rPr>
        <w:t xml:space="preserve">России), 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именуемое в дальнейшем «Исполнитель», в лице </w:t>
      </w:r>
      <w:r w:rsidR="00B324B2" w:rsidRPr="004857F0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021A0">
        <w:rPr>
          <w:rFonts w:ascii="Times New Roman" w:hAnsi="Times New Roman" w:cs="Times New Roman"/>
          <w:sz w:val="24"/>
          <w:szCs w:val="24"/>
        </w:rPr>
        <w:t>________</w:t>
      </w:r>
      <w:r w:rsidR="004857F0">
        <w:rPr>
          <w:rFonts w:ascii="Times New Roman" w:hAnsi="Times New Roman" w:cs="Times New Roman"/>
          <w:sz w:val="24"/>
          <w:szCs w:val="24"/>
        </w:rPr>
        <w:t>_</w:t>
      </w:r>
      <w:r w:rsidR="00F96ECE" w:rsidRPr="004857F0">
        <w:rPr>
          <w:rFonts w:ascii="Times New Roman" w:hAnsi="Times New Roman" w:cs="Times New Roman"/>
          <w:sz w:val="24"/>
          <w:szCs w:val="24"/>
        </w:rPr>
        <w:t>,</w:t>
      </w:r>
      <w:r w:rsidR="00E021A0">
        <w:rPr>
          <w:rFonts w:ascii="Times New Roman" w:hAnsi="Times New Roman" w:cs="Times New Roman"/>
          <w:sz w:val="24"/>
          <w:szCs w:val="24"/>
        </w:rPr>
        <w:t xml:space="preserve"> </w:t>
      </w:r>
      <w:r w:rsidR="00E021A0" w:rsidRPr="004857F0">
        <w:rPr>
          <w:rFonts w:ascii="Times New Roman" w:hAnsi="Times New Roman" w:cs="Times New Roman"/>
          <w:sz w:val="24"/>
          <w:szCs w:val="24"/>
        </w:rPr>
        <w:t>действующе</w:t>
      </w:r>
      <w:r w:rsidR="00BC324B">
        <w:rPr>
          <w:rFonts w:ascii="Times New Roman" w:hAnsi="Times New Roman" w:cs="Times New Roman"/>
          <w:sz w:val="24"/>
          <w:szCs w:val="24"/>
        </w:rPr>
        <w:t xml:space="preserve">го </w:t>
      </w:r>
      <w:r w:rsidR="00BC324B" w:rsidRPr="004857F0">
        <w:rPr>
          <w:rFonts w:ascii="Times New Roman" w:hAnsi="Times New Roman" w:cs="Times New Roman"/>
          <w:sz w:val="24"/>
          <w:szCs w:val="24"/>
        </w:rPr>
        <w:t>на основании Устава</w:t>
      </w:r>
    </w:p>
    <w:p w:rsidR="00B324B2" w:rsidRPr="004857F0" w:rsidRDefault="00B324B2" w:rsidP="008F65A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</w:pPr>
      <w:r w:rsidRPr="004857F0"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  <w:tab/>
      </w:r>
      <w:r w:rsidRPr="004857F0"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  <w:tab/>
      </w:r>
      <w:r w:rsidRPr="004857F0">
        <w:rPr>
          <w:rFonts w:ascii="Times New Roman" w:eastAsia="Times New Roman" w:hAnsi="Times New Roman" w:cs="Times New Roman"/>
          <w:iCs/>
          <w:sz w:val="18"/>
          <w:szCs w:val="24"/>
          <w:lang w:eastAsia="ar-SA"/>
        </w:rPr>
        <w:tab/>
        <w:t>(должность, Ф.И.О.)</w:t>
      </w:r>
    </w:p>
    <w:p w:rsidR="00F96ECE" w:rsidRPr="004857F0" w:rsidRDefault="00F96ECE" w:rsidP="008F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с другой стороны, совместно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 именуемые «Стороны», заключили </w:t>
      </w:r>
      <w:r w:rsidRPr="004857F0">
        <w:rPr>
          <w:rFonts w:ascii="Times New Roman" w:hAnsi="Times New Roman" w:cs="Times New Roman"/>
          <w:sz w:val="24"/>
          <w:szCs w:val="24"/>
        </w:rPr>
        <w:t>настоящий Договор о нижеследующем:</w:t>
      </w:r>
    </w:p>
    <w:p w:rsidR="00EE2577" w:rsidRPr="004857F0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8F65A1" w:rsidRDefault="00F96ECE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5A1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EE2577" w:rsidRPr="004857F0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01BE" w:rsidRDefault="00F96EC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1.1. Заказчик поручает, а Исполнитель принимает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 обязательства по</w:t>
      </w:r>
      <w:r w:rsidR="00D57918" w:rsidRPr="004857F0">
        <w:rPr>
          <w:rFonts w:ascii="Times New Roman" w:hAnsi="Times New Roman" w:cs="Times New Roman"/>
          <w:sz w:val="24"/>
          <w:szCs w:val="24"/>
        </w:rPr>
        <w:t xml:space="preserve"> специальной оценке условий труда (</w:t>
      </w:r>
      <w:r w:rsidR="003D19F9" w:rsidRPr="004857F0">
        <w:rPr>
          <w:rFonts w:ascii="Times New Roman" w:hAnsi="Times New Roman" w:cs="Times New Roman"/>
          <w:sz w:val="24"/>
          <w:szCs w:val="24"/>
        </w:rPr>
        <w:t xml:space="preserve">далее по тексту </w:t>
      </w:r>
      <w:r w:rsidR="005C1FEF" w:rsidRPr="004857F0">
        <w:rPr>
          <w:rFonts w:ascii="Times New Roman" w:hAnsi="Times New Roman" w:cs="Times New Roman"/>
          <w:sz w:val="24"/>
          <w:szCs w:val="24"/>
        </w:rPr>
        <w:t>–</w:t>
      </w:r>
      <w:r w:rsidR="00D96A89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5C1FEF" w:rsidRPr="004857F0">
        <w:rPr>
          <w:rFonts w:ascii="Times New Roman" w:hAnsi="Times New Roman" w:cs="Times New Roman"/>
          <w:sz w:val="24"/>
          <w:szCs w:val="24"/>
        </w:rPr>
        <w:t>«Р</w:t>
      </w:r>
      <w:r w:rsidR="00EE2577" w:rsidRPr="004857F0">
        <w:rPr>
          <w:rFonts w:ascii="Times New Roman" w:hAnsi="Times New Roman" w:cs="Times New Roman"/>
          <w:sz w:val="24"/>
          <w:szCs w:val="24"/>
        </w:rPr>
        <w:t>аботы</w:t>
      </w:r>
      <w:r w:rsidR="005C1FEF" w:rsidRPr="004857F0">
        <w:rPr>
          <w:rFonts w:ascii="Times New Roman" w:hAnsi="Times New Roman" w:cs="Times New Roman"/>
          <w:sz w:val="24"/>
          <w:szCs w:val="24"/>
        </w:rPr>
        <w:t>»</w:t>
      </w:r>
      <w:r w:rsidR="00EE2577" w:rsidRPr="004857F0">
        <w:rPr>
          <w:rFonts w:ascii="Times New Roman" w:hAnsi="Times New Roman" w:cs="Times New Roman"/>
          <w:sz w:val="24"/>
          <w:szCs w:val="24"/>
        </w:rPr>
        <w:t>)</w:t>
      </w:r>
      <w:r w:rsidR="003506C6">
        <w:rPr>
          <w:rFonts w:ascii="Times New Roman" w:hAnsi="Times New Roman" w:cs="Times New Roman"/>
          <w:sz w:val="24"/>
          <w:szCs w:val="24"/>
        </w:rPr>
        <w:t xml:space="preserve"> на рабочих местах Заказчика</w:t>
      </w:r>
      <w:r w:rsidR="000D01BE" w:rsidRPr="004857F0">
        <w:rPr>
          <w:rFonts w:ascii="Times New Roman" w:hAnsi="Times New Roman" w:cs="Times New Roman"/>
          <w:sz w:val="24"/>
          <w:szCs w:val="24"/>
        </w:rPr>
        <w:t>.</w:t>
      </w:r>
    </w:p>
    <w:p w:rsidR="008E4F78" w:rsidRPr="008E4F78" w:rsidRDefault="008E4F78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Работ </w:t>
      </w:r>
      <w:r w:rsidRPr="008E4F78">
        <w:rPr>
          <w:rFonts w:ascii="Times New Roman" w:hAnsi="Times New Roman" w:cs="Times New Roman"/>
          <w:sz w:val="24"/>
          <w:szCs w:val="24"/>
        </w:rPr>
        <w:t>включа</w:t>
      </w:r>
      <w:r>
        <w:rPr>
          <w:rFonts w:ascii="Times New Roman" w:hAnsi="Times New Roman" w:cs="Times New Roman"/>
          <w:sz w:val="24"/>
          <w:szCs w:val="24"/>
        </w:rPr>
        <w:t>ются</w:t>
      </w:r>
      <w:r w:rsidRPr="008E4F78">
        <w:rPr>
          <w:rFonts w:ascii="Times New Roman" w:hAnsi="Times New Roman" w:cs="Times New Roman"/>
          <w:sz w:val="24"/>
          <w:szCs w:val="24"/>
        </w:rPr>
        <w:t xml:space="preserve"> гигиеническ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8E4F78">
        <w:rPr>
          <w:rFonts w:ascii="Times New Roman" w:hAnsi="Times New Roman" w:cs="Times New Roman"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E4F78">
        <w:rPr>
          <w:rFonts w:ascii="Times New Roman" w:hAnsi="Times New Roman" w:cs="Times New Roman"/>
          <w:sz w:val="24"/>
          <w:szCs w:val="24"/>
        </w:rPr>
        <w:t xml:space="preserve"> условий труда,  оценк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E4F78">
        <w:rPr>
          <w:rFonts w:ascii="Times New Roman" w:hAnsi="Times New Roman" w:cs="Times New Roman"/>
          <w:sz w:val="24"/>
          <w:szCs w:val="24"/>
        </w:rPr>
        <w:t xml:space="preserve"> эффективности применения  работниками средствами индивидуальной защиты.</w:t>
      </w:r>
    </w:p>
    <w:p w:rsidR="000D01BE" w:rsidRPr="004857F0" w:rsidRDefault="000D01B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Работы проводятся в порядке и срок</w:t>
      </w:r>
      <w:r w:rsidR="003506C6">
        <w:rPr>
          <w:rFonts w:ascii="Times New Roman" w:hAnsi="Times New Roman" w:cs="Times New Roman"/>
          <w:sz w:val="24"/>
          <w:szCs w:val="24"/>
        </w:rPr>
        <w:t>и</w:t>
      </w:r>
      <w:r w:rsidRPr="004857F0">
        <w:rPr>
          <w:rFonts w:ascii="Times New Roman" w:hAnsi="Times New Roman" w:cs="Times New Roman"/>
          <w:sz w:val="24"/>
          <w:szCs w:val="24"/>
        </w:rPr>
        <w:t>, установленные Законодательством РФ, в том числе:</w:t>
      </w:r>
    </w:p>
    <w:p w:rsidR="000D01BE" w:rsidRPr="004857F0" w:rsidRDefault="000D01B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- </w:t>
      </w:r>
      <w:r w:rsidR="00BC324B">
        <w:rPr>
          <w:rFonts w:ascii="Times New Roman" w:hAnsi="Times New Roman" w:cs="Times New Roman"/>
          <w:sz w:val="24"/>
          <w:szCs w:val="24"/>
        </w:rPr>
        <w:t>с</w:t>
      </w:r>
      <w:r w:rsidRPr="004857F0">
        <w:rPr>
          <w:rFonts w:ascii="Times New Roman" w:hAnsi="Times New Roman" w:cs="Times New Roman"/>
          <w:sz w:val="24"/>
          <w:szCs w:val="24"/>
        </w:rPr>
        <w:t>т. 212 Трудового кодекса Российской Федерации;</w:t>
      </w:r>
    </w:p>
    <w:p w:rsidR="000D01BE" w:rsidRPr="004857F0" w:rsidRDefault="000D01B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- Федеральным законом от 28.12.2013 г. № 426-ФЗ «О специальной оценке условий труда» (далее – ФЗ № 426-ФЗ от 28.12.2013);</w:t>
      </w:r>
    </w:p>
    <w:p w:rsidR="000D01BE" w:rsidRPr="004857F0" w:rsidRDefault="000D01B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- Федеральным за</w:t>
      </w:r>
      <w:r w:rsidR="00BE2352">
        <w:rPr>
          <w:rFonts w:ascii="Times New Roman" w:hAnsi="Times New Roman" w:cs="Times New Roman"/>
          <w:sz w:val="24"/>
          <w:szCs w:val="24"/>
        </w:rPr>
        <w:t xml:space="preserve">коном от 28.12.2013 г. № 421-ФЗ </w:t>
      </w:r>
      <w:r w:rsidRPr="004857F0">
        <w:rPr>
          <w:rFonts w:ascii="Times New Roman" w:hAnsi="Times New Roman" w:cs="Times New Roman"/>
          <w:sz w:val="24"/>
          <w:szCs w:val="24"/>
        </w:rPr>
        <w:t>«О внесении изменения в отдельные законодательные акты Российской Федерации в связи с принятием Федерального закона «О специальной оценке условий труда»;</w:t>
      </w:r>
    </w:p>
    <w:p w:rsidR="000D01BE" w:rsidRPr="004857F0" w:rsidRDefault="000D01B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- Приказом Минтруда России от 24.01.2014 N 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 (далее – Методика).</w:t>
      </w:r>
    </w:p>
    <w:p w:rsidR="00166BEC" w:rsidRPr="001D6CB7" w:rsidRDefault="00BC324B" w:rsidP="008F65A1">
      <w:pPr>
        <w:spacing w:after="0" w:line="240" w:lineRule="auto"/>
        <w:ind w:left="93" w:firstLine="6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166BEC" w:rsidRPr="001D6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Специальная оценка условий труда проводится </w:t>
      </w:r>
      <w:r w:rsidR="00166BEC" w:rsidRPr="001D6CB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совместно </w:t>
      </w:r>
      <w:r w:rsidR="00166B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Заказчиком </w:t>
      </w:r>
      <w:r w:rsidR="00166BEC" w:rsidRPr="001D6CB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166B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Исполнителем, </w:t>
      </w:r>
      <w:r w:rsidR="00166BEC" w:rsidRPr="001D6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166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</w:t>
      </w:r>
      <w:r w:rsidR="00166BEC" w:rsidRPr="001D6C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6BEC" w:rsidRDefault="00BC324B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законодательства РФ </w:t>
      </w:r>
      <w:r w:rsidR="00166BEC">
        <w:rPr>
          <w:rFonts w:ascii="Times New Roman" w:hAnsi="Times New Roman" w:cs="Times New Roman"/>
          <w:sz w:val="24"/>
          <w:szCs w:val="24"/>
        </w:rPr>
        <w:t>д</w:t>
      </w:r>
      <w:r w:rsidR="00166BEC" w:rsidRPr="00453041">
        <w:rPr>
          <w:rFonts w:ascii="Times New Roman" w:hAnsi="Times New Roman" w:cs="Times New Roman"/>
          <w:sz w:val="24"/>
          <w:szCs w:val="24"/>
        </w:rPr>
        <w:t xml:space="preserve">ля организации и проведения </w:t>
      </w:r>
      <w:r w:rsidR="00166BEC">
        <w:rPr>
          <w:rFonts w:ascii="Times New Roman" w:hAnsi="Times New Roman" w:cs="Times New Roman"/>
          <w:sz w:val="24"/>
          <w:szCs w:val="24"/>
        </w:rPr>
        <w:t xml:space="preserve">Работ Заказчик формирует </w:t>
      </w:r>
      <w:r w:rsidR="00166BEC" w:rsidRPr="00453041">
        <w:rPr>
          <w:rFonts w:ascii="Times New Roman" w:hAnsi="Times New Roman" w:cs="Times New Roman"/>
          <w:sz w:val="24"/>
          <w:szCs w:val="24"/>
        </w:rPr>
        <w:t>комисси</w:t>
      </w:r>
      <w:r w:rsidR="008E4F78">
        <w:rPr>
          <w:rFonts w:ascii="Times New Roman" w:hAnsi="Times New Roman" w:cs="Times New Roman"/>
          <w:sz w:val="24"/>
          <w:szCs w:val="24"/>
        </w:rPr>
        <w:t>ю</w:t>
      </w:r>
      <w:r w:rsidR="00166BEC" w:rsidRPr="00453041">
        <w:rPr>
          <w:rFonts w:ascii="Times New Roman" w:hAnsi="Times New Roman" w:cs="Times New Roman"/>
          <w:sz w:val="24"/>
          <w:szCs w:val="24"/>
        </w:rPr>
        <w:t xml:space="preserve"> по проведению специальной оценки условий труда (далее - </w:t>
      </w:r>
      <w:r w:rsidR="00166BEC">
        <w:rPr>
          <w:rFonts w:ascii="Times New Roman" w:hAnsi="Times New Roman" w:cs="Times New Roman"/>
          <w:sz w:val="24"/>
          <w:szCs w:val="24"/>
        </w:rPr>
        <w:t>К</w:t>
      </w:r>
      <w:r w:rsidR="00166BEC" w:rsidRPr="00453041">
        <w:rPr>
          <w:rFonts w:ascii="Times New Roman" w:hAnsi="Times New Roman" w:cs="Times New Roman"/>
          <w:sz w:val="24"/>
          <w:szCs w:val="24"/>
        </w:rPr>
        <w:t>омиссия)</w:t>
      </w:r>
      <w:r w:rsidR="00166BEC">
        <w:rPr>
          <w:rFonts w:ascii="Times New Roman" w:hAnsi="Times New Roman" w:cs="Times New Roman"/>
          <w:sz w:val="24"/>
          <w:szCs w:val="24"/>
        </w:rPr>
        <w:t>.</w:t>
      </w:r>
    </w:p>
    <w:p w:rsidR="00166BEC" w:rsidRPr="00453041" w:rsidRDefault="00166BEC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Заказчик предоставляет Исполнителю необходимую информацию в соответствии с требован</w:t>
      </w:r>
      <w:r w:rsidR="006722E2">
        <w:rPr>
          <w:rFonts w:ascii="Times New Roman" w:hAnsi="Times New Roman" w:cs="Times New Roman"/>
          <w:sz w:val="24"/>
          <w:szCs w:val="24"/>
        </w:rPr>
        <w:t xml:space="preserve">иями  ФЗ № 426-ФЗ от 28.12.2013 г. </w:t>
      </w:r>
      <w:r w:rsidRPr="004857F0">
        <w:rPr>
          <w:rFonts w:ascii="Times New Roman" w:hAnsi="Times New Roman" w:cs="Times New Roman"/>
          <w:sz w:val="24"/>
          <w:szCs w:val="24"/>
        </w:rPr>
        <w:t>и  Методики</w:t>
      </w:r>
      <w:r>
        <w:rPr>
          <w:rFonts w:ascii="Times New Roman" w:hAnsi="Times New Roman" w:cs="Times New Roman"/>
          <w:sz w:val="24"/>
          <w:szCs w:val="24"/>
        </w:rPr>
        <w:t>, необходимую для</w:t>
      </w:r>
      <w:r w:rsidR="00B84A24">
        <w:rPr>
          <w:rFonts w:ascii="Times New Roman" w:hAnsi="Times New Roman" w:cs="Times New Roman"/>
          <w:sz w:val="24"/>
          <w:szCs w:val="24"/>
        </w:rPr>
        <w:t xml:space="preserve"> выполнения Работы.</w:t>
      </w:r>
    </w:p>
    <w:p w:rsidR="000D01BE" w:rsidRPr="004857F0" w:rsidRDefault="004857F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1.</w:t>
      </w:r>
      <w:r w:rsidR="00166BEC">
        <w:rPr>
          <w:rFonts w:ascii="Times New Roman" w:hAnsi="Times New Roman" w:cs="Times New Roman"/>
          <w:sz w:val="24"/>
          <w:szCs w:val="24"/>
        </w:rPr>
        <w:t>3</w:t>
      </w:r>
      <w:r w:rsidRPr="004857F0">
        <w:rPr>
          <w:rFonts w:ascii="Times New Roman" w:hAnsi="Times New Roman" w:cs="Times New Roman"/>
          <w:sz w:val="24"/>
          <w:szCs w:val="24"/>
        </w:rPr>
        <w:t xml:space="preserve">. 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Комплекс </w:t>
      </w:r>
      <w:r w:rsidR="003506C6">
        <w:rPr>
          <w:rFonts w:ascii="Times New Roman" w:hAnsi="Times New Roman" w:cs="Times New Roman"/>
          <w:sz w:val="24"/>
          <w:szCs w:val="24"/>
        </w:rPr>
        <w:t>Работ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3506C6">
        <w:rPr>
          <w:rFonts w:ascii="Times New Roman" w:hAnsi="Times New Roman" w:cs="Times New Roman"/>
          <w:sz w:val="24"/>
          <w:szCs w:val="24"/>
        </w:rPr>
        <w:t xml:space="preserve">установлен </w:t>
      </w:r>
      <w:r w:rsidR="003506C6" w:rsidRPr="004857F0">
        <w:rPr>
          <w:rFonts w:ascii="Times New Roman" w:hAnsi="Times New Roman" w:cs="Times New Roman"/>
          <w:sz w:val="24"/>
          <w:szCs w:val="24"/>
        </w:rPr>
        <w:t>ФЗ № 426-ФЗ от 28.12.2013</w:t>
      </w:r>
      <w:r w:rsidR="00BE2352">
        <w:rPr>
          <w:rFonts w:ascii="Times New Roman" w:hAnsi="Times New Roman" w:cs="Times New Roman"/>
          <w:sz w:val="24"/>
          <w:szCs w:val="24"/>
        </w:rPr>
        <w:t xml:space="preserve"> г.</w:t>
      </w:r>
      <w:r w:rsidR="003506C6">
        <w:rPr>
          <w:rFonts w:ascii="Times New Roman" w:hAnsi="Times New Roman" w:cs="Times New Roman"/>
          <w:sz w:val="24"/>
          <w:szCs w:val="24"/>
        </w:rPr>
        <w:t xml:space="preserve"> и Методикой и  приведен в Приложени</w:t>
      </w:r>
      <w:r w:rsidR="00C6485B">
        <w:rPr>
          <w:rFonts w:ascii="Times New Roman" w:hAnsi="Times New Roman" w:cs="Times New Roman"/>
          <w:sz w:val="24"/>
          <w:szCs w:val="24"/>
        </w:rPr>
        <w:t>я</w:t>
      </w:r>
      <w:r w:rsidR="003506C6">
        <w:rPr>
          <w:rFonts w:ascii="Times New Roman" w:hAnsi="Times New Roman" w:cs="Times New Roman"/>
          <w:sz w:val="24"/>
          <w:szCs w:val="24"/>
        </w:rPr>
        <w:t xml:space="preserve"> № 1 к настоящему Договору и </w:t>
      </w:r>
      <w:r w:rsidR="000D01BE" w:rsidRPr="004857F0">
        <w:rPr>
          <w:rFonts w:ascii="Times New Roman" w:hAnsi="Times New Roman" w:cs="Times New Roman"/>
          <w:sz w:val="24"/>
          <w:szCs w:val="24"/>
        </w:rPr>
        <w:t>формируется из следующих основных этапов:</w:t>
      </w:r>
    </w:p>
    <w:p w:rsidR="000D01BE" w:rsidRPr="004857F0" w:rsidRDefault="004857F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166BEC">
        <w:rPr>
          <w:rFonts w:ascii="Times New Roman" w:hAnsi="Times New Roman" w:cs="Times New Roman"/>
          <w:sz w:val="24"/>
          <w:szCs w:val="24"/>
        </w:rPr>
        <w:t>3</w:t>
      </w:r>
      <w:r w:rsidRPr="004857F0">
        <w:rPr>
          <w:rFonts w:ascii="Times New Roman" w:hAnsi="Times New Roman" w:cs="Times New Roman"/>
          <w:sz w:val="24"/>
          <w:szCs w:val="24"/>
        </w:rPr>
        <w:t xml:space="preserve">.1. </w:t>
      </w:r>
      <w:r w:rsidR="000D01BE" w:rsidRPr="004857F0">
        <w:rPr>
          <w:rFonts w:ascii="Times New Roman" w:hAnsi="Times New Roman" w:cs="Times New Roman"/>
          <w:sz w:val="24"/>
          <w:szCs w:val="24"/>
        </w:rPr>
        <w:t>Идентификация вредных и (или) опасных производственных факторов (включая потенциальное декларирование условий труда на рабочих местах государственным гигиеническим требованиям) (ст. 10 ФЗ № 426-ФЗ от 28.12.2013</w:t>
      </w:r>
      <w:r w:rsidR="006722E2">
        <w:rPr>
          <w:rFonts w:ascii="Times New Roman" w:hAnsi="Times New Roman" w:cs="Times New Roman"/>
          <w:sz w:val="24"/>
          <w:szCs w:val="24"/>
        </w:rPr>
        <w:t xml:space="preserve"> г.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; Раздел </w:t>
      </w:r>
      <w:r w:rsidR="000D01BE" w:rsidRPr="004857F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D01BE" w:rsidRPr="004857F0">
        <w:rPr>
          <w:rFonts w:ascii="Times New Roman" w:hAnsi="Times New Roman" w:cs="Times New Roman"/>
          <w:sz w:val="24"/>
          <w:szCs w:val="24"/>
        </w:rPr>
        <w:t>, п. 3 Методики).</w:t>
      </w:r>
    </w:p>
    <w:p w:rsidR="000D01BE" w:rsidRPr="004857F0" w:rsidRDefault="000D01B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  Процедура осуществления идентификации потенциально вредных и (или) опасных производственных факторов устанавливается </w:t>
      </w:r>
      <w:hyperlink r:id="rId9" w:history="1">
        <w:r w:rsidRPr="004857F0">
          <w:rPr>
            <w:rFonts w:ascii="Times New Roman" w:hAnsi="Times New Roman" w:cs="Times New Roman"/>
            <w:sz w:val="24"/>
            <w:szCs w:val="24"/>
          </w:rPr>
          <w:t>методикой</w:t>
        </w:r>
      </w:hyperlink>
      <w:r w:rsidRPr="004857F0">
        <w:rPr>
          <w:rFonts w:ascii="Times New Roman" w:hAnsi="Times New Roman" w:cs="Times New Roman"/>
          <w:sz w:val="24"/>
          <w:szCs w:val="24"/>
        </w:rPr>
        <w:t xml:space="preserve"> проведения специальной оценки условий труда, предусмотренной </w:t>
      </w:r>
      <w:hyperlink r:id="rId10" w:history="1">
        <w:r w:rsidRPr="004857F0">
          <w:rPr>
            <w:rFonts w:ascii="Times New Roman" w:hAnsi="Times New Roman" w:cs="Times New Roman"/>
            <w:sz w:val="24"/>
            <w:szCs w:val="24"/>
          </w:rPr>
          <w:t>частью 3 статьи 8</w:t>
        </w:r>
      </w:hyperlink>
      <w:r w:rsidRPr="004857F0">
        <w:rPr>
          <w:rFonts w:ascii="Times New Roman" w:hAnsi="Times New Roman" w:cs="Times New Roman"/>
          <w:sz w:val="24"/>
          <w:szCs w:val="24"/>
        </w:rPr>
        <w:t xml:space="preserve"> ФЗ № 426-ФЗ от 28.12.2013 </w:t>
      </w:r>
      <w:r w:rsidR="006722E2">
        <w:rPr>
          <w:rFonts w:ascii="Times New Roman" w:hAnsi="Times New Roman" w:cs="Times New Roman"/>
          <w:sz w:val="24"/>
          <w:szCs w:val="24"/>
        </w:rPr>
        <w:t xml:space="preserve">г. </w:t>
      </w:r>
      <w:r w:rsidRPr="004857F0">
        <w:rPr>
          <w:rFonts w:ascii="Times New Roman" w:hAnsi="Times New Roman" w:cs="Times New Roman"/>
          <w:sz w:val="24"/>
          <w:szCs w:val="24"/>
        </w:rPr>
        <w:t>на основе перечня рабочих мест, на которых будут проводиться  Работы.</w:t>
      </w:r>
    </w:p>
    <w:p w:rsidR="000D01BE" w:rsidRPr="004857F0" w:rsidRDefault="000D01BE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Идентификация потенциально вредных и (или) опасных производственных факторов на рабочих местах осуществляется экспертом организации, проводящей Работы. При необходимости корректировки перечня рабочих мест для проведения </w:t>
      </w:r>
      <w:r w:rsidR="004857F0" w:rsidRPr="004857F0">
        <w:rPr>
          <w:rFonts w:ascii="Times New Roman" w:hAnsi="Times New Roman" w:cs="Times New Roman"/>
          <w:sz w:val="24"/>
          <w:szCs w:val="24"/>
        </w:rPr>
        <w:t>Работ</w:t>
      </w:r>
      <w:r w:rsidRPr="004857F0">
        <w:rPr>
          <w:rFonts w:ascii="Times New Roman" w:hAnsi="Times New Roman" w:cs="Times New Roman"/>
          <w:sz w:val="24"/>
          <w:szCs w:val="24"/>
        </w:rPr>
        <w:t xml:space="preserve"> (в части отнесения рабочих мест к аналогичным), эксперт Исполнителя оформляет предложения для рассмотрения на заседании Комиссии Заказчика. </w:t>
      </w:r>
    </w:p>
    <w:p w:rsidR="000D01BE" w:rsidRPr="004857F0" w:rsidRDefault="00B8770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Результаты идентификации</w:t>
      </w:r>
      <w:r>
        <w:rPr>
          <w:rFonts w:ascii="Times New Roman" w:hAnsi="Times New Roman" w:cs="Times New Roman"/>
          <w:sz w:val="24"/>
          <w:szCs w:val="24"/>
        </w:rPr>
        <w:t>, представляемые Исполнителем Комиссии Заказчика</w:t>
      </w:r>
      <w:r w:rsidRPr="004857F0">
        <w:rPr>
          <w:rFonts w:ascii="Times New Roman" w:hAnsi="Times New Roman" w:cs="Times New Roman"/>
          <w:sz w:val="24"/>
          <w:szCs w:val="24"/>
        </w:rPr>
        <w:t>:</w:t>
      </w:r>
    </w:p>
    <w:p w:rsidR="000D01BE" w:rsidRPr="004857F0" w:rsidRDefault="008747C0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Вредные и (или) опасные производственные факторы на рабочем месте не идентифицированы - условия труда на данном рабочем месте признаются </w:t>
      </w:r>
      <w:r w:rsidR="00166BEC">
        <w:rPr>
          <w:rFonts w:ascii="Times New Roman" w:hAnsi="Times New Roman" w:cs="Times New Roman"/>
          <w:sz w:val="24"/>
          <w:szCs w:val="24"/>
        </w:rPr>
        <w:t>К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омиссией допустимыми, а исследования (испытания) и измерения вредных и (или) опасных производственных факторов не проводятся. </w:t>
      </w:r>
    </w:p>
    <w:p w:rsidR="000D01BE" w:rsidRPr="004857F0" w:rsidRDefault="000D01BE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Исполнитель на указанные рабочие места готовит  и представляет на утверждение Комиссии </w:t>
      </w:r>
      <w:r w:rsidR="00BC324B">
        <w:rPr>
          <w:rFonts w:ascii="Times New Roman" w:hAnsi="Times New Roman" w:cs="Times New Roman"/>
          <w:sz w:val="24"/>
          <w:szCs w:val="24"/>
        </w:rPr>
        <w:t>Заказчика</w:t>
      </w:r>
      <w:r w:rsidR="00166BEC">
        <w:rPr>
          <w:rFonts w:ascii="Times New Roman" w:hAnsi="Times New Roman" w:cs="Times New Roman"/>
          <w:sz w:val="24"/>
          <w:szCs w:val="24"/>
        </w:rPr>
        <w:t xml:space="preserve"> </w:t>
      </w:r>
      <w:r w:rsidRPr="004857F0">
        <w:rPr>
          <w:rFonts w:ascii="Times New Roman" w:hAnsi="Times New Roman" w:cs="Times New Roman"/>
          <w:sz w:val="24"/>
          <w:szCs w:val="24"/>
        </w:rPr>
        <w:t>Декларации соответствия условий труда государственным нормативным требованиям охраны труда</w:t>
      </w:r>
      <w:r w:rsidR="000C23BE">
        <w:rPr>
          <w:rFonts w:ascii="Times New Roman" w:hAnsi="Times New Roman" w:cs="Times New Roman"/>
          <w:sz w:val="24"/>
          <w:szCs w:val="24"/>
        </w:rPr>
        <w:t xml:space="preserve"> (далее – Декларация)</w:t>
      </w:r>
      <w:r w:rsidRPr="004857F0">
        <w:rPr>
          <w:rFonts w:ascii="Times New Roman" w:hAnsi="Times New Roman" w:cs="Times New Roman"/>
          <w:sz w:val="24"/>
          <w:szCs w:val="24"/>
        </w:rPr>
        <w:t xml:space="preserve">, а также оказывает помощь в оформлении,  подаче и регистрации Декларации в территориальный орган Федеральной службы по труду и занятости (по месту нахождения Заказчика). </w:t>
      </w:r>
    </w:p>
    <w:p w:rsidR="000D01BE" w:rsidRPr="004857F0" w:rsidRDefault="000D01BE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Срок подачи </w:t>
      </w:r>
      <w:r w:rsidR="00721837">
        <w:rPr>
          <w:rFonts w:ascii="Times New Roman" w:hAnsi="Times New Roman" w:cs="Times New Roman"/>
          <w:sz w:val="24"/>
          <w:szCs w:val="24"/>
        </w:rPr>
        <w:t>Д</w:t>
      </w:r>
      <w:r w:rsidRPr="004857F0">
        <w:rPr>
          <w:rFonts w:ascii="Times New Roman" w:hAnsi="Times New Roman" w:cs="Times New Roman"/>
          <w:sz w:val="24"/>
          <w:szCs w:val="24"/>
        </w:rPr>
        <w:t xml:space="preserve">екларации – не позднее 30 рабочих дней со дня утверждения отчета о проведении </w:t>
      </w:r>
      <w:r w:rsidR="004857F0" w:rsidRPr="004857F0">
        <w:rPr>
          <w:rFonts w:ascii="Times New Roman" w:hAnsi="Times New Roman" w:cs="Times New Roman"/>
          <w:sz w:val="24"/>
          <w:szCs w:val="24"/>
        </w:rPr>
        <w:t>Работ</w:t>
      </w:r>
      <w:r w:rsidRPr="004857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01BE" w:rsidRPr="004857F0" w:rsidRDefault="000D01BE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Срок действия Декларации -  в течение 5 лет со дня утверждения отчета о проведении </w:t>
      </w:r>
      <w:r w:rsidR="004857F0" w:rsidRPr="004857F0">
        <w:rPr>
          <w:rFonts w:ascii="Times New Roman" w:hAnsi="Times New Roman" w:cs="Times New Roman"/>
          <w:sz w:val="24"/>
          <w:szCs w:val="24"/>
        </w:rPr>
        <w:t>Работ</w:t>
      </w:r>
      <w:r w:rsidRPr="004857F0">
        <w:rPr>
          <w:rFonts w:ascii="Times New Roman" w:hAnsi="Times New Roman" w:cs="Times New Roman"/>
          <w:sz w:val="24"/>
          <w:szCs w:val="24"/>
        </w:rPr>
        <w:t>.</w:t>
      </w:r>
    </w:p>
    <w:p w:rsidR="000D01BE" w:rsidRPr="004857F0" w:rsidRDefault="008747C0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Вредные и (или) опасные производственные факторы на рабочем месте идентифицированы </w:t>
      </w:r>
      <w:r w:rsidR="00166BEC">
        <w:rPr>
          <w:rFonts w:ascii="Times New Roman" w:hAnsi="Times New Roman" w:cs="Times New Roman"/>
          <w:sz w:val="24"/>
          <w:szCs w:val="24"/>
        </w:rPr>
        <w:t>–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166BEC">
        <w:rPr>
          <w:rFonts w:ascii="Times New Roman" w:hAnsi="Times New Roman" w:cs="Times New Roman"/>
          <w:sz w:val="24"/>
          <w:szCs w:val="24"/>
        </w:rPr>
        <w:t>К</w:t>
      </w:r>
      <w:r w:rsidR="000D01BE" w:rsidRPr="004857F0">
        <w:rPr>
          <w:rFonts w:ascii="Times New Roman" w:hAnsi="Times New Roman" w:cs="Times New Roman"/>
          <w:sz w:val="24"/>
          <w:szCs w:val="24"/>
        </w:rPr>
        <w:t>омиссия</w:t>
      </w:r>
      <w:r w:rsidR="00166BEC">
        <w:rPr>
          <w:rFonts w:ascii="Times New Roman" w:hAnsi="Times New Roman" w:cs="Times New Roman"/>
          <w:sz w:val="24"/>
          <w:szCs w:val="24"/>
        </w:rPr>
        <w:t xml:space="preserve">, по представлению эксперта, 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 принимает решение о проведении исследований (испытаний) и измерений данных вредных и (или) опасных производственных факторов в порядке, установленном статьей 12 ФЗ № 426-ФЗ от 28.12.2013</w:t>
      </w:r>
      <w:r w:rsidR="006722E2">
        <w:rPr>
          <w:rFonts w:ascii="Times New Roman" w:hAnsi="Times New Roman" w:cs="Times New Roman"/>
          <w:sz w:val="24"/>
          <w:szCs w:val="24"/>
        </w:rPr>
        <w:t xml:space="preserve"> г</w:t>
      </w:r>
      <w:r w:rsidR="000D01BE" w:rsidRPr="004857F0">
        <w:rPr>
          <w:rFonts w:ascii="Times New Roman" w:hAnsi="Times New Roman" w:cs="Times New Roman"/>
          <w:sz w:val="24"/>
          <w:szCs w:val="24"/>
        </w:rPr>
        <w:t>.</w:t>
      </w:r>
    </w:p>
    <w:p w:rsidR="000D01BE" w:rsidRPr="004857F0" w:rsidRDefault="004857F0" w:rsidP="008F65A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66BE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.2. </w:t>
      </w:r>
      <w:r w:rsidR="000D01BE" w:rsidRPr="004857F0">
        <w:rPr>
          <w:rFonts w:ascii="Times New Roman" w:hAnsi="Times New Roman" w:cs="Times New Roman"/>
          <w:sz w:val="24"/>
          <w:szCs w:val="24"/>
        </w:rPr>
        <w:t>Исследования (испытания) и измерения вредных и (или) опасных производственных факторов с последующим формирование отчета по результатам проведения специальной оценки условий труда) (ст.ст. 12-13 ФЗ № 426-ФЗ от 28.12.2013</w:t>
      </w:r>
      <w:r w:rsidR="006722E2">
        <w:rPr>
          <w:rFonts w:ascii="Times New Roman" w:hAnsi="Times New Roman" w:cs="Times New Roman"/>
          <w:sz w:val="24"/>
          <w:szCs w:val="24"/>
        </w:rPr>
        <w:t xml:space="preserve"> г.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; Раздел </w:t>
      </w:r>
      <w:r w:rsidR="000D01BE" w:rsidRPr="004857F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0D01BE" w:rsidRPr="004857F0">
        <w:rPr>
          <w:rFonts w:ascii="Times New Roman" w:hAnsi="Times New Roman" w:cs="Times New Roman"/>
          <w:sz w:val="24"/>
          <w:szCs w:val="24"/>
        </w:rPr>
        <w:t>. Методики.</w:t>
      </w:r>
    </w:p>
    <w:p w:rsidR="000D01BE" w:rsidRPr="004857F0" w:rsidRDefault="000D01BE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Исследования (испытания) и измерения фактических значений вредных и (или) опасных производственных факторов осуществляются испытательной лабораторией (центром)  организации, проводящей </w:t>
      </w:r>
      <w:r w:rsidR="004857F0" w:rsidRPr="004857F0">
        <w:rPr>
          <w:rFonts w:ascii="Times New Roman" w:hAnsi="Times New Roman" w:cs="Times New Roman"/>
          <w:sz w:val="24"/>
          <w:szCs w:val="24"/>
        </w:rPr>
        <w:t>Работы</w:t>
      </w:r>
      <w:r w:rsidRPr="004857F0">
        <w:rPr>
          <w:rFonts w:ascii="Times New Roman" w:hAnsi="Times New Roman" w:cs="Times New Roman"/>
          <w:sz w:val="24"/>
          <w:szCs w:val="24"/>
        </w:rPr>
        <w:t>.</w:t>
      </w:r>
    </w:p>
    <w:p w:rsidR="000D01BE" w:rsidRPr="004857F0" w:rsidRDefault="000D01BE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При проведении исследований (испытаний) и измерений вредных и (или) опасных производственных факторов должны применяться утвержденные и аттесто</w:t>
      </w:r>
      <w:r w:rsidR="004857F0" w:rsidRPr="004857F0">
        <w:rPr>
          <w:rFonts w:ascii="Times New Roman" w:hAnsi="Times New Roman" w:cs="Times New Roman"/>
          <w:sz w:val="24"/>
          <w:szCs w:val="24"/>
        </w:rPr>
        <w:t xml:space="preserve">ванные в порядке, установленном законодательством </w:t>
      </w:r>
      <w:r w:rsidRPr="004857F0">
        <w:rPr>
          <w:rFonts w:ascii="Times New Roman" w:hAnsi="Times New Roman" w:cs="Times New Roman"/>
          <w:sz w:val="24"/>
          <w:szCs w:val="24"/>
        </w:rPr>
        <w:t>Российской Федерации об обеспечении единства измерений, методы исследований (испытаний) и методики 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измерений.</w:t>
      </w:r>
    </w:p>
    <w:p w:rsidR="000D01BE" w:rsidRPr="004857F0" w:rsidRDefault="000D01BE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Результаты проведенных исследований (испытаний) и измерений вредных и (или) опасных производственных факторов оформляются протоколами в отношении каждого из этих вредных и (или) опасных производственных факторов, подвергнутых исследованиям (испытаниям) и измерениям.</w:t>
      </w:r>
    </w:p>
    <w:p w:rsidR="000D01BE" w:rsidRPr="004857F0" w:rsidRDefault="000D01BE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 В качестве результатов исследований (испытаний) и измерений вредных и (или) опасных производственных факторов могут быть использованы результаты исследований (испытаний) и измерений вредных и (или) опасных производственных факторов, проведенных аккредитованной в соответствии с </w:t>
      </w:r>
      <w:r w:rsidR="004857F0" w:rsidRPr="004857F0">
        <w:rPr>
          <w:rFonts w:ascii="Times New Roman" w:hAnsi="Times New Roman" w:cs="Times New Roman"/>
          <w:sz w:val="24"/>
          <w:szCs w:val="24"/>
        </w:rPr>
        <w:t xml:space="preserve">законодательством </w:t>
      </w:r>
      <w:r w:rsidRPr="004857F0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4857F0">
        <w:rPr>
          <w:rFonts w:ascii="Times New Roman" w:hAnsi="Times New Roman" w:cs="Times New Roman"/>
          <w:sz w:val="24"/>
          <w:szCs w:val="24"/>
        </w:rPr>
        <w:lastRenderedPageBreak/>
        <w:t>об аккредитации в национальной системе аккредитации испытательной лабораторией (центром) при осуществлении организованного в установленном порядке на рабочих местах производственного контроля за условиями труда, но не ранее чем за шесть месяцев до проведения специальной оценки условий труда. Решение о возможности использования указанных результатов при проведении специальной оценки условий труда принимается комиссией по представлению эксперта организации, проводящей специальную оценку условий труда.</w:t>
      </w:r>
    </w:p>
    <w:p w:rsidR="000D01BE" w:rsidRPr="004857F0" w:rsidRDefault="004857F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66BE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0D01BE" w:rsidRPr="004857F0">
        <w:rPr>
          <w:rFonts w:ascii="Times New Roman" w:hAnsi="Times New Roman" w:cs="Times New Roman"/>
          <w:sz w:val="24"/>
          <w:szCs w:val="24"/>
        </w:rPr>
        <w:t>Отнесение условий труда на рабочем к классу (подклассу) условий труда по результатам проведения исследований (испытаний) и измерений вредных и (или) опасных производственных факторов (ст. 12 ФЗ</w:t>
      </w:r>
      <w:r w:rsidRPr="004857F0">
        <w:rPr>
          <w:rFonts w:ascii="Times New Roman" w:hAnsi="Times New Roman" w:cs="Times New Roman"/>
          <w:sz w:val="24"/>
          <w:szCs w:val="24"/>
        </w:rPr>
        <w:t xml:space="preserve">  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 № 426-ФЗ от 28.12.2013</w:t>
      </w:r>
      <w:r w:rsidR="006722E2">
        <w:rPr>
          <w:rFonts w:ascii="Times New Roman" w:hAnsi="Times New Roman" w:cs="Times New Roman"/>
          <w:sz w:val="24"/>
          <w:szCs w:val="24"/>
        </w:rPr>
        <w:t xml:space="preserve"> г.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; Раздел </w:t>
      </w:r>
      <w:r w:rsidR="000D01BE" w:rsidRPr="004857F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0D01BE" w:rsidRPr="004857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D01BE" w:rsidRPr="004857F0">
        <w:rPr>
          <w:rFonts w:ascii="Times New Roman" w:hAnsi="Times New Roman" w:cs="Times New Roman"/>
          <w:sz w:val="24"/>
          <w:szCs w:val="24"/>
        </w:rPr>
        <w:t xml:space="preserve"> Методики).</w:t>
      </w:r>
    </w:p>
    <w:p w:rsidR="000D01BE" w:rsidRPr="004857F0" w:rsidRDefault="000D01BE" w:rsidP="008F6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По результатам проведения исследований (испытаний) и измерений вредных и (или) опасных производственных факторов экспертом организации, проводящей специальную оценку условий труда, осуществляется отнесение условий труда на рабочих местах по степени вредности и (или) опасности к классам (подклассам) условий труда.</w:t>
      </w:r>
    </w:p>
    <w:p w:rsidR="000D01BE" w:rsidRPr="004857F0" w:rsidRDefault="004857F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66BE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.4. </w:t>
      </w:r>
      <w:proofErr w:type="gramStart"/>
      <w:r w:rsidR="000D01BE" w:rsidRPr="004857F0">
        <w:rPr>
          <w:rFonts w:ascii="Times New Roman" w:hAnsi="Times New Roman" w:cs="Times New Roman"/>
          <w:sz w:val="24"/>
          <w:szCs w:val="24"/>
        </w:rPr>
        <w:t>Оформлени</w:t>
      </w:r>
      <w:r w:rsidRPr="004857F0">
        <w:rPr>
          <w:rFonts w:ascii="Times New Roman" w:hAnsi="Times New Roman" w:cs="Times New Roman"/>
          <w:sz w:val="24"/>
          <w:szCs w:val="24"/>
        </w:rPr>
        <w:t>е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 результатов проведения специальной оценки условий труда </w:t>
      </w:r>
      <w:r w:rsidRPr="004857F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D01BE" w:rsidRPr="004857F0">
        <w:rPr>
          <w:rFonts w:ascii="Times New Roman" w:hAnsi="Times New Roman" w:cs="Times New Roman"/>
          <w:sz w:val="24"/>
          <w:szCs w:val="24"/>
        </w:rPr>
        <w:t>(ст. 15 ФЗ № 426-ФЗ от 28.12.2013</w:t>
      </w:r>
      <w:r w:rsidR="006722E2">
        <w:rPr>
          <w:rFonts w:ascii="Times New Roman" w:hAnsi="Times New Roman" w:cs="Times New Roman"/>
          <w:sz w:val="24"/>
          <w:szCs w:val="24"/>
        </w:rPr>
        <w:t xml:space="preserve"> г.</w:t>
      </w:r>
      <w:r w:rsidR="000D01BE" w:rsidRPr="004857F0">
        <w:rPr>
          <w:rFonts w:ascii="Times New Roman" w:hAnsi="Times New Roman" w:cs="Times New Roman"/>
          <w:sz w:val="24"/>
          <w:szCs w:val="24"/>
        </w:rPr>
        <w:t>; Раздел V.</w:t>
      </w:r>
      <w:proofErr w:type="gramEnd"/>
      <w:r w:rsidR="000D01BE" w:rsidRPr="004857F0">
        <w:rPr>
          <w:rFonts w:ascii="Times New Roman" w:hAnsi="Times New Roman" w:cs="Times New Roman"/>
          <w:sz w:val="24"/>
          <w:szCs w:val="24"/>
        </w:rPr>
        <w:t xml:space="preserve"> Методики).</w:t>
      </w:r>
    </w:p>
    <w:p w:rsidR="000D01BE" w:rsidRPr="004857F0" w:rsidRDefault="000D01BE" w:rsidP="008F65A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Исполнитель составляет отчет о проведении </w:t>
      </w:r>
      <w:r w:rsidR="004857F0" w:rsidRPr="004857F0">
        <w:rPr>
          <w:rFonts w:ascii="Times New Roman" w:hAnsi="Times New Roman" w:cs="Times New Roman"/>
          <w:sz w:val="24"/>
          <w:szCs w:val="24"/>
        </w:rPr>
        <w:t>Работ</w:t>
      </w:r>
      <w:r w:rsidR="004100E6">
        <w:rPr>
          <w:rFonts w:ascii="Times New Roman" w:hAnsi="Times New Roman" w:cs="Times New Roman"/>
          <w:sz w:val="24"/>
          <w:szCs w:val="24"/>
        </w:rPr>
        <w:t xml:space="preserve"> (далее-</w:t>
      </w:r>
      <w:r w:rsidR="000C23BE">
        <w:rPr>
          <w:rFonts w:ascii="Times New Roman" w:hAnsi="Times New Roman" w:cs="Times New Roman"/>
          <w:sz w:val="24"/>
          <w:szCs w:val="24"/>
        </w:rPr>
        <w:t>Отчет)</w:t>
      </w:r>
      <w:r w:rsidRPr="004857F0">
        <w:rPr>
          <w:rFonts w:ascii="Times New Roman" w:hAnsi="Times New Roman" w:cs="Times New Roman"/>
          <w:sz w:val="24"/>
          <w:szCs w:val="24"/>
        </w:rPr>
        <w:t>, который включает: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сведения об организации, проводящей специальную оценку условий труда, с приложением копий документов, подтверждающих ее соответствие </w:t>
      </w:r>
      <w:r w:rsidR="004100E6" w:rsidRPr="000C53D2">
        <w:rPr>
          <w:rFonts w:ascii="Times New Roman" w:hAnsi="Times New Roman" w:cs="Times New Roman"/>
          <w:sz w:val="24"/>
          <w:szCs w:val="24"/>
        </w:rPr>
        <w:t>требованиям,</w:t>
      </w:r>
      <w:r w:rsidR="004100E6">
        <w:rPr>
          <w:rFonts w:ascii="Times New Roman" w:hAnsi="Times New Roman" w:cs="Times New Roman"/>
          <w:sz w:val="24"/>
          <w:szCs w:val="24"/>
        </w:rPr>
        <w:t xml:space="preserve"> </w:t>
      </w:r>
      <w:r w:rsidRPr="00B82258">
        <w:rPr>
          <w:rFonts w:ascii="Times New Roman" w:hAnsi="Times New Roman" w:cs="Times New Roman"/>
          <w:sz w:val="24"/>
          <w:szCs w:val="24"/>
        </w:rPr>
        <w:t xml:space="preserve">установленным статьей 19 </w:t>
      </w:r>
      <w:r w:rsidR="007378FC" w:rsidRPr="004857F0">
        <w:rPr>
          <w:rFonts w:ascii="Times New Roman" w:hAnsi="Times New Roman" w:cs="Times New Roman"/>
          <w:sz w:val="24"/>
          <w:szCs w:val="24"/>
        </w:rPr>
        <w:t>ФЗ № 426-ФЗ от 28.12.2013</w:t>
      </w:r>
      <w:r w:rsidR="000C53D2">
        <w:rPr>
          <w:rFonts w:ascii="Times New Roman" w:hAnsi="Times New Roman" w:cs="Times New Roman"/>
          <w:sz w:val="24"/>
          <w:szCs w:val="24"/>
        </w:rPr>
        <w:t xml:space="preserve"> г.</w:t>
      </w:r>
      <w:r w:rsidRPr="0027760D">
        <w:rPr>
          <w:rFonts w:ascii="Times New Roman" w:hAnsi="Times New Roman" w:cs="Times New Roman"/>
          <w:sz w:val="24"/>
          <w:szCs w:val="24"/>
        </w:rPr>
        <w:t>;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протоколы оценки эффективности средств индивидуальной защиты;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протокол комиссии, содержащий решение о невозможности проведения исследований (испытаний) и измерений по основанию, указанному </w:t>
      </w:r>
      <w:r w:rsidRPr="00B82258">
        <w:rPr>
          <w:rFonts w:ascii="Times New Roman" w:hAnsi="Times New Roman" w:cs="Times New Roman"/>
          <w:sz w:val="24"/>
          <w:szCs w:val="24"/>
        </w:rPr>
        <w:t xml:space="preserve">в части 9 статьи 12 </w:t>
      </w:r>
      <w:r w:rsidR="00B82258" w:rsidRPr="004857F0">
        <w:rPr>
          <w:rFonts w:ascii="Times New Roman" w:hAnsi="Times New Roman" w:cs="Times New Roman"/>
          <w:sz w:val="24"/>
          <w:szCs w:val="24"/>
        </w:rPr>
        <w:t>ФЗ № 426-ФЗ от 28.12.2013</w:t>
      </w:r>
      <w:r w:rsidR="000C53D2">
        <w:rPr>
          <w:rFonts w:ascii="Times New Roman" w:hAnsi="Times New Roman" w:cs="Times New Roman"/>
          <w:sz w:val="24"/>
          <w:szCs w:val="24"/>
        </w:rPr>
        <w:t xml:space="preserve"> г.</w:t>
      </w:r>
      <w:r w:rsidR="00B82258" w:rsidRPr="0027760D">
        <w:rPr>
          <w:rFonts w:ascii="Times New Roman" w:hAnsi="Times New Roman" w:cs="Times New Roman"/>
          <w:sz w:val="24"/>
          <w:szCs w:val="24"/>
        </w:rPr>
        <w:t xml:space="preserve"> </w:t>
      </w:r>
      <w:r w:rsidRPr="0027760D">
        <w:rPr>
          <w:rFonts w:ascii="Times New Roman" w:hAnsi="Times New Roman" w:cs="Times New Roman"/>
          <w:sz w:val="24"/>
          <w:szCs w:val="24"/>
        </w:rPr>
        <w:t>(при наличии такого решения);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сводная ведомость специальной оценки условий труда;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 заключения эксперта организации, проводящей специальную оценку условий труда;</w:t>
      </w:r>
    </w:p>
    <w:p w:rsidR="0027760D" w:rsidRPr="0027760D" w:rsidRDefault="0027760D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760D">
        <w:rPr>
          <w:rFonts w:ascii="Times New Roman" w:hAnsi="Times New Roman" w:cs="Times New Roman"/>
          <w:sz w:val="24"/>
          <w:szCs w:val="24"/>
        </w:rPr>
        <w:t xml:space="preserve"> обоснование результатов проведения СУОТ (по запросу).</w:t>
      </w:r>
    </w:p>
    <w:p w:rsidR="00F96ECE" w:rsidRPr="004857F0" w:rsidRDefault="002C2444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84A2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.5. </w:t>
      </w:r>
      <w:r w:rsidR="008747C0">
        <w:rPr>
          <w:rFonts w:ascii="Times New Roman" w:hAnsi="Times New Roman" w:cs="Times New Roman"/>
          <w:sz w:val="24"/>
          <w:szCs w:val="24"/>
        </w:rPr>
        <w:t>Обязанность по п</w:t>
      </w:r>
      <w:r w:rsidR="000D01BE" w:rsidRPr="004857F0">
        <w:rPr>
          <w:rFonts w:ascii="Times New Roman" w:hAnsi="Times New Roman" w:cs="Times New Roman"/>
          <w:sz w:val="24"/>
          <w:szCs w:val="24"/>
        </w:rPr>
        <w:t>редоставлени</w:t>
      </w:r>
      <w:r w:rsidR="008747C0">
        <w:rPr>
          <w:rFonts w:ascii="Times New Roman" w:hAnsi="Times New Roman" w:cs="Times New Roman"/>
          <w:sz w:val="24"/>
          <w:szCs w:val="24"/>
        </w:rPr>
        <w:t>ю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0C23BE">
        <w:rPr>
          <w:rFonts w:ascii="Times New Roman" w:hAnsi="Times New Roman" w:cs="Times New Roman"/>
          <w:sz w:val="24"/>
          <w:szCs w:val="24"/>
        </w:rPr>
        <w:t xml:space="preserve"> (Отчета)</w:t>
      </w:r>
      <w:r w:rsidR="000C23BE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 специальной оценки условий труда</w:t>
      </w:r>
      <w:r w:rsidR="000C23BE">
        <w:rPr>
          <w:rFonts w:ascii="Times New Roman" w:hAnsi="Times New Roman" w:cs="Times New Roman"/>
          <w:sz w:val="24"/>
          <w:szCs w:val="24"/>
        </w:rPr>
        <w:t xml:space="preserve"> </w:t>
      </w:r>
      <w:r w:rsidR="008747C0" w:rsidRPr="004857F0">
        <w:rPr>
          <w:rFonts w:ascii="Times New Roman" w:hAnsi="Times New Roman" w:cs="Times New Roman"/>
          <w:sz w:val="24"/>
          <w:szCs w:val="24"/>
        </w:rPr>
        <w:t xml:space="preserve">на  рабочих местах Заказчика </w:t>
      </w:r>
      <w:r w:rsidR="000D01BE" w:rsidRPr="004857F0">
        <w:rPr>
          <w:rFonts w:ascii="Times New Roman" w:hAnsi="Times New Roman" w:cs="Times New Roman"/>
          <w:sz w:val="24"/>
          <w:szCs w:val="24"/>
        </w:rPr>
        <w:t xml:space="preserve">в Федеральную государственную информационную систему учета результатов </w:t>
      </w:r>
      <w:r w:rsidR="008747C0">
        <w:rPr>
          <w:rFonts w:ascii="Times New Roman" w:hAnsi="Times New Roman" w:cs="Times New Roman"/>
          <w:sz w:val="24"/>
          <w:szCs w:val="24"/>
        </w:rPr>
        <w:t xml:space="preserve"> </w:t>
      </w:r>
      <w:r w:rsidR="000D01BE" w:rsidRPr="004857F0">
        <w:rPr>
          <w:rFonts w:ascii="Times New Roman" w:hAnsi="Times New Roman" w:cs="Times New Roman"/>
          <w:sz w:val="24"/>
          <w:szCs w:val="24"/>
        </w:rPr>
        <w:t>возлагается на Исполнителя в установленные ФЗ № 426-ФЗ от 28.12.</w:t>
      </w:r>
      <w:r w:rsidR="000D01BE" w:rsidRPr="000C53D2">
        <w:rPr>
          <w:rFonts w:ascii="Times New Roman" w:hAnsi="Times New Roman" w:cs="Times New Roman"/>
          <w:sz w:val="24"/>
          <w:szCs w:val="24"/>
        </w:rPr>
        <w:t>2013</w:t>
      </w:r>
      <w:r w:rsidRPr="000C53D2">
        <w:rPr>
          <w:rFonts w:ascii="Times New Roman" w:hAnsi="Times New Roman" w:cs="Times New Roman"/>
          <w:sz w:val="24"/>
          <w:szCs w:val="24"/>
        </w:rPr>
        <w:t xml:space="preserve"> г.</w:t>
      </w:r>
      <w:r w:rsidR="004100E6" w:rsidRPr="000C53D2">
        <w:rPr>
          <w:rFonts w:ascii="Times New Roman" w:hAnsi="Times New Roman" w:cs="Times New Roman"/>
          <w:sz w:val="24"/>
          <w:szCs w:val="24"/>
        </w:rPr>
        <w:t xml:space="preserve"> сроки.</w:t>
      </w:r>
    </w:p>
    <w:p w:rsidR="00857871" w:rsidRDefault="002C2444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84A2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57871" w:rsidRPr="004857F0">
        <w:rPr>
          <w:rFonts w:ascii="Times New Roman" w:hAnsi="Times New Roman" w:cs="Times New Roman"/>
          <w:sz w:val="24"/>
          <w:szCs w:val="24"/>
        </w:rPr>
        <w:t xml:space="preserve">Перечень рабочих мест, на которых будут производиться Работы, приведен в Приложении № </w:t>
      </w:r>
      <w:r w:rsidR="00270878">
        <w:rPr>
          <w:rFonts w:ascii="Times New Roman" w:hAnsi="Times New Roman" w:cs="Times New Roman"/>
          <w:sz w:val="24"/>
          <w:szCs w:val="24"/>
        </w:rPr>
        <w:t>2</w:t>
      </w:r>
      <w:r w:rsidR="00857871" w:rsidRPr="004857F0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:rsidR="00F96ECE" w:rsidRPr="004857F0" w:rsidRDefault="00857871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1.</w:t>
      </w:r>
      <w:r w:rsidR="00B84A24">
        <w:rPr>
          <w:rFonts w:ascii="Times New Roman" w:hAnsi="Times New Roman" w:cs="Times New Roman"/>
          <w:sz w:val="24"/>
          <w:szCs w:val="24"/>
        </w:rPr>
        <w:t>5</w:t>
      </w:r>
      <w:r w:rsidRPr="004857F0">
        <w:rPr>
          <w:rFonts w:ascii="Times New Roman" w:hAnsi="Times New Roman" w:cs="Times New Roman"/>
          <w:sz w:val="24"/>
          <w:szCs w:val="24"/>
        </w:rPr>
        <w:t xml:space="preserve">.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5C1FEF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абот Заказчик обязуется 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принять от Исполнителя отчетные </w:t>
      </w:r>
      <w:r w:rsidR="00E54CED" w:rsidRPr="004857F0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и оплатить </w:t>
      </w:r>
      <w:r w:rsidR="005C1FEF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</w:t>
      </w:r>
      <w:r w:rsidR="005C1FEF" w:rsidRPr="004857F0">
        <w:rPr>
          <w:rFonts w:ascii="Times New Roman" w:hAnsi="Times New Roman" w:cs="Times New Roman"/>
          <w:sz w:val="24"/>
          <w:szCs w:val="24"/>
        </w:rPr>
        <w:t>ы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 согласно условиям настоящего Договора.</w:t>
      </w:r>
    </w:p>
    <w:p w:rsidR="00EE2577" w:rsidRPr="004857F0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28A4" w:rsidRPr="008F65A1" w:rsidRDefault="00AF28A4" w:rsidP="008F65A1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5A1">
        <w:rPr>
          <w:rFonts w:ascii="Times New Roman" w:hAnsi="Times New Roman" w:cs="Times New Roman"/>
          <w:b/>
          <w:sz w:val="24"/>
          <w:szCs w:val="24"/>
        </w:rPr>
        <w:t>2. ОБЯЗАТЕЛЬНЫЕ ТРЕБОВАНИЯ К ИСПОЛНИТЕЛЮ РАБОТ</w:t>
      </w:r>
    </w:p>
    <w:p w:rsidR="00AF28A4" w:rsidRDefault="00AF28A4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8A4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B84A24">
        <w:rPr>
          <w:rFonts w:ascii="Times New Roman" w:hAnsi="Times New Roman" w:cs="Times New Roman"/>
          <w:sz w:val="24"/>
          <w:szCs w:val="24"/>
        </w:rPr>
        <w:t>Исполнителю</w:t>
      </w:r>
      <w:r w:rsidRPr="00AF28A4">
        <w:rPr>
          <w:rFonts w:ascii="Times New Roman" w:hAnsi="Times New Roman" w:cs="Times New Roman"/>
          <w:sz w:val="24"/>
          <w:szCs w:val="24"/>
        </w:rPr>
        <w:t xml:space="preserve">, </w:t>
      </w:r>
      <w:r w:rsidR="00B84A24">
        <w:rPr>
          <w:rFonts w:ascii="Times New Roman" w:hAnsi="Times New Roman" w:cs="Times New Roman"/>
          <w:sz w:val="24"/>
          <w:szCs w:val="24"/>
        </w:rPr>
        <w:t xml:space="preserve">выполняющему Работу, </w:t>
      </w:r>
      <w:r w:rsidRPr="00AF28A4">
        <w:rPr>
          <w:rFonts w:ascii="Times New Roman" w:hAnsi="Times New Roman" w:cs="Times New Roman"/>
          <w:sz w:val="24"/>
          <w:szCs w:val="24"/>
        </w:rPr>
        <w:t xml:space="preserve">экспертам </w:t>
      </w:r>
      <w:r w:rsidR="00B84A24">
        <w:rPr>
          <w:rFonts w:ascii="Times New Roman" w:hAnsi="Times New Roman" w:cs="Times New Roman"/>
          <w:sz w:val="24"/>
          <w:szCs w:val="24"/>
        </w:rPr>
        <w:t>Исполнителя</w:t>
      </w:r>
      <w:r w:rsidRPr="00AF28A4">
        <w:rPr>
          <w:rFonts w:ascii="Times New Roman" w:hAnsi="Times New Roman" w:cs="Times New Roman"/>
          <w:sz w:val="24"/>
          <w:szCs w:val="24"/>
        </w:rPr>
        <w:t>, наличию  в качестве структурного подразделения испытательной лаборатории (центра) приведены в Главе 3 ФЗ № 426-ФЗ от 28.12.2013</w:t>
      </w:r>
      <w:r w:rsidR="00314D6D">
        <w:rPr>
          <w:rFonts w:ascii="Times New Roman" w:hAnsi="Times New Roman" w:cs="Times New Roman"/>
          <w:sz w:val="24"/>
          <w:szCs w:val="24"/>
        </w:rPr>
        <w:t xml:space="preserve"> г.</w:t>
      </w:r>
      <w:r w:rsidRPr="00AF28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в </w:t>
      </w:r>
      <w:r w:rsidRPr="00AF28A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70878">
        <w:rPr>
          <w:rFonts w:ascii="Times New Roman" w:hAnsi="Times New Roman" w:cs="Times New Roman"/>
          <w:sz w:val="24"/>
          <w:szCs w:val="24"/>
        </w:rPr>
        <w:t>1</w:t>
      </w:r>
      <w:r w:rsidRPr="00AF28A4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AF28A4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7378FC" w:rsidRPr="007378FC" w:rsidRDefault="007378FC" w:rsidP="00737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8FC">
        <w:rPr>
          <w:rFonts w:ascii="Times New Roman" w:hAnsi="Times New Roman" w:cs="Times New Roman"/>
          <w:sz w:val="24"/>
          <w:szCs w:val="24"/>
        </w:rPr>
        <w:t xml:space="preserve">1) Основной вид деятельности (один из видов деятельности) по уставным документам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8FC">
        <w:rPr>
          <w:rFonts w:ascii="Times New Roman" w:hAnsi="Times New Roman" w:cs="Times New Roman"/>
          <w:sz w:val="24"/>
          <w:szCs w:val="24"/>
        </w:rPr>
        <w:t>проведение с</w:t>
      </w:r>
      <w:r>
        <w:rPr>
          <w:rFonts w:ascii="Times New Roman" w:hAnsi="Times New Roman" w:cs="Times New Roman"/>
          <w:sz w:val="24"/>
          <w:szCs w:val="24"/>
        </w:rPr>
        <w:t>пециальной оценки условий труда.</w:t>
      </w:r>
    </w:p>
    <w:p w:rsidR="007378FC" w:rsidRPr="007378FC" w:rsidRDefault="007378FC" w:rsidP="00737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8FC">
        <w:rPr>
          <w:rFonts w:ascii="Times New Roman" w:hAnsi="Times New Roman" w:cs="Times New Roman"/>
          <w:sz w:val="24"/>
          <w:szCs w:val="24"/>
        </w:rPr>
        <w:t>2) Наличие в штате не менее пяти экспертов с сертификатами на выполнение работ по специальной оценке, в том числе один эксперт имеет  высшее образование по одной из специальностей: врач по общей гигиене, врач по гигиене труда, врач по санитарно-гигиеническим лабораторным исследованиям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78FC" w:rsidRPr="007378FC" w:rsidRDefault="007378FC" w:rsidP="00737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8FC">
        <w:rPr>
          <w:rFonts w:ascii="Times New Roman" w:hAnsi="Times New Roman" w:cs="Times New Roman"/>
          <w:sz w:val="24"/>
          <w:szCs w:val="24"/>
        </w:rPr>
        <w:t>3) Наличие в структуре испытательной лаборатории (центра), аккредитованной в области проведения исследований (испытаний) и измерений вредных и (или) опасных факторов производственной среды и трудового процесса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78FC" w:rsidRPr="007378FC" w:rsidRDefault="007378FC" w:rsidP="00737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8FC">
        <w:rPr>
          <w:rFonts w:ascii="Times New Roman" w:hAnsi="Times New Roman" w:cs="Times New Roman"/>
          <w:sz w:val="24"/>
          <w:szCs w:val="24"/>
        </w:rPr>
        <w:t>4) Наличие регистрации в реестре организаций, проводящих специальную оценку условий труда, в том числе уведомления Минтруда России в том, что Исполнителю разрешено проводить специальную оценку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78FC" w:rsidRPr="007378FC" w:rsidRDefault="007378FC" w:rsidP="00737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8FC">
        <w:rPr>
          <w:rFonts w:ascii="Times New Roman" w:hAnsi="Times New Roman" w:cs="Times New Roman"/>
          <w:sz w:val="24"/>
          <w:szCs w:val="24"/>
        </w:rPr>
        <w:t>5) Исполнитель выполняет работы по специальной оценке условий труда своими силами без привлечения сторонних организаций.</w:t>
      </w:r>
    </w:p>
    <w:p w:rsidR="00D07F68" w:rsidRPr="00D07F68" w:rsidRDefault="007378FC" w:rsidP="00D07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8FC">
        <w:rPr>
          <w:rFonts w:ascii="Times New Roman" w:hAnsi="Times New Roman" w:cs="Times New Roman"/>
          <w:sz w:val="24"/>
          <w:szCs w:val="24"/>
        </w:rPr>
        <w:t xml:space="preserve">6) </w:t>
      </w:r>
      <w:r w:rsidR="00D07F68" w:rsidRPr="00D07F68">
        <w:rPr>
          <w:rFonts w:ascii="Times New Roman" w:hAnsi="Times New Roman" w:cs="Times New Roman"/>
          <w:sz w:val="24"/>
          <w:szCs w:val="24"/>
        </w:rPr>
        <w:t>Все документы, подтверждающие факт соответствия Исполнителя вышеперечисленным требованиям должны быть представлены Заказчику и быть актуальны (по срокам действия - на период выполнения работ и гарантийны</w:t>
      </w:r>
      <w:r w:rsidR="00D07F68">
        <w:rPr>
          <w:rFonts w:ascii="Times New Roman" w:hAnsi="Times New Roman" w:cs="Times New Roman"/>
          <w:sz w:val="24"/>
          <w:szCs w:val="24"/>
        </w:rPr>
        <w:t>х</w:t>
      </w:r>
      <w:r w:rsidR="00D07F68" w:rsidRPr="00D07F68">
        <w:rPr>
          <w:rFonts w:ascii="Times New Roman" w:hAnsi="Times New Roman" w:cs="Times New Roman"/>
          <w:sz w:val="24"/>
          <w:szCs w:val="24"/>
        </w:rPr>
        <w:t xml:space="preserve"> обязательств</w:t>
      </w:r>
      <w:r w:rsidR="00D07F68">
        <w:rPr>
          <w:rFonts w:ascii="Times New Roman" w:hAnsi="Times New Roman" w:cs="Times New Roman"/>
          <w:sz w:val="24"/>
          <w:szCs w:val="24"/>
        </w:rPr>
        <w:t>)</w:t>
      </w:r>
      <w:r w:rsidR="00D07F68" w:rsidRPr="00D07F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28A4" w:rsidRDefault="00AF28A4" w:rsidP="00D07F68">
      <w:pPr>
        <w:spacing w:after="0" w:line="240" w:lineRule="auto"/>
        <w:ind w:firstLine="709"/>
        <w:jc w:val="both"/>
      </w:pPr>
    </w:p>
    <w:p w:rsidR="00727292" w:rsidRPr="008F65A1" w:rsidRDefault="00727292" w:rsidP="008F65A1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5A1">
        <w:rPr>
          <w:rFonts w:ascii="Times New Roman" w:hAnsi="Times New Roman" w:cs="Times New Roman"/>
          <w:b/>
          <w:sz w:val="24"/>
          <w:szCs w:val="24"/>
        </w:rPr>
        <w:t>3</w:t>
      </w:r>
      <w:r w:rsidR="00AF28A4" w:rsidRPr="008F65A1">
        <w:rPr>
          <w:rFonts w:ascii="Times New Roman" w:hAnsi="Times New Roman" w:cs="Times New Roman"/>
          <w:b/>
          <w:sz w:val="24"/>
          <w:szCs w:val="24"/>
        </w:rPr>
        <w:t>. ТРЕБОВАНИЯ К ВЫПОЛНЕНИЮ РАБОТ</w:t>
      </w:r>
      <w:r w:rsidRPr="008F65A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F28A4" w:rsidRDefault="00AF28A4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F28A4" w:rsidRPr="00AF28A4" w:rsidRDefault="00727292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3.1. </w:t>
      </w:r>
      <w:r w:rsidR="00AF28A4" w:rsidRPr="00AF28A4">
        <w:rPr>
          <w:rFonts w:ascii="Times New Roman" w:hAnsi="Times New Roman" w:cs="Times New Roman"/>
          <w:bCs/>
          <w:sz w:val="24"/>
          <w:szCs w:val="24"/>
        </w:rPr>
        <w:t>Методика проведения</w:t>
      </w:r>
      <w:r w:rsidR="00AF28A4">
        <w:rPr>
          <w:rFonts w:ascii="Times New Roman" w:hAnsi="Times New Roman" w:cs="Times New Roman"/>
          <w:bCs/>
          <w:sz w:val="24"/>
          <w:szCs w:val="24"/>
        </w:rPr>
        <w:t xml:space="preserve">, оформление результатов выполненных </w:t>
      </w:r>
      <w:r w:rsidR="00AF28A4" w:rsidRPr="00AF28A4">
        <w:rPr>
          <w:rFonts w:ascii="Times New Roman" w:hAnsi="Times New Roman" w:cs="Times New Roman"/>
          <w:bCs/>
          <w:sz w:val="24"/>
          <w:szCs w:val="24"/>
        </w:rPr>
        <w:t>Работ должн</w:t>
      </w:r>
      <w:r w:rsidR="00AF28A4">
        <w:rPr>
          <w:rFonts w:ascii="Times New Roman" w:hAnsi="Times New Roman" w:cs="Times New Roman"/>
          <w:bCs/>
          <w:sz w:val="24"/>
          <w:szCs w:val="24"/>
        </w:rPr>
        <w:t>ы</w:t>
      </w:r>
      <w:r w:rsidR="00AF28A4" w:rsidRPr="00AF28A4">
        <w:rPr>
          <w:rFonts w:ascii="Times New Roman" w:hAnsi="Times New Roman" w:cs="Times New Roman"/>
          <w:bCs/>
          <w:sz w:val="24"/>
          <w:szCs w:val="24"/>
        </w:rPr>
        <w:t xml:space="preserve"> соответствовать </w:t>
      </w:r>
      <w:r w:rsidR="00AF28A4" w:rsidRPr="00AF28A4">
        <w:rPr>
          <w:rFonts w:ascii="Times New Roman" w:hAnsi="Times New Roman" w:cs="Times New Roman"/>
          <w:sz w:val="24"/>
          <w:szCs w:val="24"/>
        </w:rPr>
        <w:t xml:space="preserve">ФЗ № 426-ФЗ от 28.12.2013 </w:t>
      </w:r>
      <w:r w:rsidR="006722E2">
        <w:rPr>
          <w:rFonts w:ascii="Times New Roman" w:hAnsi="Times New Roman" w:cs="Times New Roman"/>
          <w:sz w:val="24"/>
          <w:szCs w:val="24"/>
        </w:rPr>
        <w:t xml:space="preserve">г. </w:t>
      </w:r>
      <w:r w:rsidR="00AF28A4" w:rsidRPr="00AF28A4">
        <w:rPr>
          <w:rFonts w:ascii="Times New Roman" w:hAnsi="Times New Roman" w:cs="Times New Roman"/>
          <w:sz w:val="24"/>
          <w:szCs w:val="24"/>
        </w:rPr>
        <w:t xml:space="preserve">и </w:t>
      </w:r>
      <w:r w:rsidR="00AF28A4">
        <w:rPr>
          <w:rFonts w:ascii="Times New Roman" w:hAnsi="Times New Roman" w:cs="Times New Roman"/>
          <w:sz w:val="24"/>
          <w:szCs w:val="24"/>
        </w:rPr>
        <w:t xml:space="preserve">Методики, утвержденной </w:t>
      </w:r>
      <w:r w:rsidR="00AF28A4" w:rsidRPr="00AF28A4">
        <w:rPr>
          <w:rFonts w:ascii="Times New Roman" w:hAnsi="Times New Roman" w:cs="Times New Roman"/>
          <w:sz w:val="24"/>
          <w:szCs w:val="24"/>
        </w:rPr>
        <w:t>Приказ</w:t>
      </w:r>
      <w:r w:rsidR="00AF28A4">
        <w:rPr>
          <w:rFonts w:ascii="Times New Roman" w:hAnsi="Times New Roman" w:cs="Times New Roman"/>
          <w:sz w:val="24"/>
          <w:szCs w:val="24"/>
        </w:rPr>
        <w:t>ом</w:t>
      </w:r>
      <w:r w:rsidR="00AF28A4" w:rsidRPr="00AF28A4">
        <w:rPr>
          <w:rFonts w:ascii="Times New Roman" w:hAnsi="Times New Roman" w:cs="Times New Roman"/>
          <w:sz w:val="24"/>
          <w:szCs w:val="24"/>
        </w:rPr>
        <w:t xml:space="preserve"> Минтруда России от 24.01.2014 N 33н</w:t>
      </w:r>
      <w:r w:rsidR="00AF28A4">
        <w:rPr>
          <w:rFonts w:ascii="Times New Roman" w:hAnsi="Times New Roman" w:cs="Times New Roman"/>
          <w:sz w:val="24"/>
          <w:szCs w:val="24"/>
        </w:rPr>
        <w:t>.</w:t>
      </w:r>
    </w:p>
    <w:p w:rsidR="007378FC" w:rsidRDefault="00AF28A4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8A4">
        <w:rPr>
          <w:rFonts w:ascii="Times New Roman" w:hAnsi="Times New Roman" w:cs="Times New Roman"/>
          <w:bCs/>
          <w:sz w:val="24"/>
          <w:szCs w:val="24"/>
        </w:rPr>
        <w:t>М</w:t>
      </w:r>
      <w:r w:rsidRPr="00AF28A4">
        <w:rPr>
          <w:rFonts w:ascii="Times New Roman" w:hAnsi="Times New Roman" w:cs="Times New Roman"/>
          <w:sz w:val="24"/>
          <w:szCs w:val="24"/>
        </w:rPr>
        <w:t xml:space="preserve">етодика измерений и оценок должна отвечать требованиям соответствующих СанПиН, ГОСТ, «Руководства по гигиенической оценке факторов рабочей среды и трудового процесса. Критерии и классификация условий труда» </w:t>
      </w:r>
      <w:proofErr w:type="gramStart"/>
      <w:r w:rsidRPr="00AF28A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F28A4">
        <w:rPr>
          <w:rFonts w:ascii="Times New Roman" w:hAnsi="Times New Roman" w:cs="Times New Roman"/>
          <w:sz w:val="24"/>
          <w:szCs w:val="24"/>
        </w:rPr>
        <w:t xml:space="preserve"> 2.2.2006-05, методикой проведения специальной оценки условий труда, предусмотренной Федеральным законом от 28.12.2013 г. № 426-ФЗ «О специальной оценке условий труда», а также действующим законодательством в области специальной оценки  условий труда и других государственных нормативных документов</w:t>
      </w:r>
      <w:r w:rsidR="007378FC">
        <w:rPr>
          <w:rFonts w:ascii="Times New Roman" w:hAnsi="Times New Roman" w:cs="Times New Roman"/>
          <w:sz w:val="24"/>
          <w:szCs w:val="24"/>
        </w:rPr>
        <w:t>.</w:t>
      </w:r>
    </w:p>
    <w:p w:rsidR="00F96ECE" w:rsidRPr="004857F0" w:rsidRDefault="00727292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 Срок выполнения </w:t>
      </w:r>
      <w:r w:rsidR="00405A1A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абот:</w:t>
      </w:r>
    </w:p>
    <w:p w:rsidR="003C1993" w:rsidRPr="00314D6D" w:rsidRDefault="00727292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D6D">
        <w:rPr>
          <w:rFonts w:ascii="Times New Roman" w:hAnsi="Times New Roman" w:cs="Times New Roman"/>
          <w:sz w:val="24"/>
          <w:szCs w:val="24"/>
        </w:rPr>
        <w:t>3.</w:t>
      </w:r>
      <w:r w:rsidR="00F96ECE" w:rsidRPr="00314D6D">
        <w:rPr>
          <w:rFonts w:ascii="Times New Roman" w:hAnsi="Times New Roman" w:cs="Times New Roman"/>
          <w:sz w:val="24"/>
          <w:szCs w:val="24"/>
        </w:rPr>
        <w:t>2.1.</w:t>
      </w:r>
      <w:r w:rsidRPr="00314D6D">
        <w:rPr>
          <w:rFonts w:ascii="Times New Roman" w:hAnsi="Times New Roman" w:cs="Times New Roman"/>
          <w:sz w:val="24"/>
          <w:szCs w:val="24"/>
        </w:rPr>
        <w:t xml:space="preserve"> </w:t>
      </w:r>
      <w:r w:rsidR="00F96ECE" w:rsidRPr="00314D6D">
        <w:rPr>
          <w:rFonts w:ascii="Times New Roman" w:hAnsi="Times New Roman" w:cs="Times New Roman"/>
          <w:sz w:val="24"/>
          <w:szCs w:val="24"/>
        </w:rPr>
        <w:t xml:space="preserve"> </w:t>
      </w:r>
      <w:r w:rsidR="000E0F83" w:rsidRPr="00314D6D">
        <w:rPr>
          <w:rFonts w:ascii="Times New Roman" w:hAnsi="Times New Roman" w:cs="Times New Roman"/>
          <w:sz w:val="24"/>
          <w:szCs w:val="24"/>
        </w:rPr>
        <w:t>Н</w:t>
      </w:r>
      <w:r w:rsidR="00F96ECE" w:rsidRPr="00314D6D">
        <w:rPr>
          <w:rFonts w:ascii="Times New Roman" w:hAnsi="Times New Roman" w:cs="Times New Roman"/>
          <w:sz w:val="24"/>
          <w:szCs w:val="24"/>
        </w:rPr>
        <w:t xml:space="preserve">ачало выполнения </w:t>
      </w:r>
      <w:r w:rsidR="005C1FEF" w:rsidRPr="00314D6D">
        <w:rPr>
          <w:rFonts w:ascii="Times New Roman" w:hAnsi="Times New Roman" w:cs="Times New Roman"/>
          <w:sz w:val="24"/>
          <w:szCs w:val="24"/>
        </w:rPr>
        <w:t>Р</w:t>
      </w:r>
      <w:r w:rsidR="00F96ECE" w:rsidRPr="00314D6D">
        <w:rPr>
          <w:rFonts w:ascii="Times New Roman" w:hAnsi="Times New Roman" w:cs="Times New Roman"/>
          <w:sz w:val="24"/>
          <w:szCs w:val="24"/>
        </w:rPr>
        <w:t xml:space="preserve">абот – </w:t>
      </w:r>
      <w:proofErr w:type="gramStart"/>
      <w:r w:rsidR="00E06AED" w:rsidRPr="00314D6D">
        <w:rPr>
          <w:rFonts w:ascii="Times New Roman" w:hAnsi="Times New Roman" w:cs="Times New Roman"/>
          <w:sz w:val="24"/>
          <w:szCs w:val="24"/>
        </w:rPr>
        <w:t xml:space="preserve">с </w:t>
      </w:r>
      <w:r w:rsidR="00314D6D" w:rsidRPr="00314D6D">
        <w:rPr>
          <w:rFonts w:ascii="Times New Roman" w:hAnsi="Times New Roman" w:cs="Times New Roman"/>
          <w:sz w:val="24"/>
          <w:szCs w:val="24"/>
        </w:rPr>
        <w:t>даты</w:t>
      </w:r>
      <w:r w:rsidR="00E06AED" w:rsidRPr="00314D6D">
        <w:rPr>
          <w:rFonts w:ascii="Times New Roman" w:hAnsi="Times New Roman" w:cs="Times New Roman"/>
          <w:sz w:val="24"/>
          <w:szCs w:val="24"/>
        </w:rPr>
        <w:t xml:space="preserve"> подписания</w:t>
      </w:r>
      <w:proofErr w:type="gramEnd"/>
      <w:r w:rsidR="00E06AED" w:rsidRPr="00314D6D">
        <w:rPr>
          <w:rFonts w:ascii="Times New Roman" w:hAnsi="Times New Roman" w:cs="Times New Roman"/>
          <w:sz w:val="24"/>
          <w:szCs w:val="24"/>
        </w:rPr>
        <w:t xml:space="preserve"> Договора Сторонами;</w:t>
      </w:r>
    </w:p>
    <w:p w:rsidR="00F96ECE" w:rsidRDefault="00727292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D6D">
        <w:rPr>
          <w:rFonts w:ascii="Times New Roman" w:hAnsi="Times New Roman" w:cs="Times New Roman"/>
          <w:sz w:val="24"/>
          <w:szCs w:val="24"/>
        </w:rPr>
        <w:t>3.2</w:t>
      </w:r>
      <w:r w:rsidR="00F96ECE" w:rsidRPr="00314D6D">
        <w:rPr>
          <w:rFonts w:ascii="Times New Roman" w:hAnsi="Times New Roman" w:cs="Times New Roman"/>
          <w:sz w:val="24"/>
          <w:szCs w:val="24"/>
        </w:rPr>
        <w:t xml:space="preserve">.2. </w:t>
      </w:r>
      <w:r w:rsidR="000E0F83" w:rsidRPr="00314D6D">
        <w:rPr>
          <w:rFonts w:ascii="Times New Roman" w:hAnsi="Times New Roman" w:cs="Times New Roman"/>
          <w:sz w:val="24"/>
          <w:szCs w:val="24"/>
        </w:rPr>
        <w:t>О</w:t>
      </w:r>
      <w:r w:rsidR="00F96ECE" w:rsidRPr="00314D6D">
        <w:rPr>
          <w:rFonts w:ascii="Times New Roman" w:hAnsi="Times New Roman" w:cs="Times New Roman"/>
          <w:sz w:val="24"/>
          <w:szCs w:val="24"/>
        </w:rPr>
        <w:t xml:space="preserve">кончание выполнения </w:t>
      </w:r>
      <w:r w:rsidR="002A093D" w:rsidRPr="00314D6D">
        <w:rPr>
          <w:rFonts w:ascii="Times New Roman" w:hAnsi="Times New Roman" w:cs="Times New Roman"/>
          <w:sz w:val="24"/>
          <w:szCs w:val="24"/>
        </w:rPr>
        <w:t>Р</w:t>
      </w:r>
      <w:r w:rsidR="00F96ECE" w:rsidRPr="00314D6D">
        <w:rPr>
          <w:rFonts w:ascii="Times New Roman" w:hAnsi="Times New Roman" w:cs="Times New Roman"/>
          <w:sz w:val="24"/>
          <w:szCs w:val="24"/>
        </w:rPr>
        <w:t xml:space="preserve">абот – </w:t>
      </w:r>
      <w:r w:rsidR="00E06AED" w:rsidRPr="00314D6D">
        <w:rPr>
          <w:rFonts w:ascii="Times New Roman" w:hAnsi="Times New Roman" w:cs="Times New Roman"/>
          <w:sz w:val="24"/>
          <w:szCs w:val="24"/>
        </w:rPr>
        <w:t>не позднее «</w:t>
      </w:r>
      <w:r w:rsidR="00EE620E" w:rsidRPr="00314D6D">
        <w:rPr>
          <w:rFonts w:ascii="Times New Roman" w:hAnsi="Times New Roman" w:cs="Times New Roman"/>
          <w:sz w:val="24"/>
          <w:szCs w:val="24"/>
        </w:rPr>
        <w:t>30</w:t>
      </w:r>
      <w:r w:rsidR="00E06AED" w:rsidRPr="00314D6D">
        <w:rPr>
          <w:rFonts w:ascii="Times New Roman" w:hAnsi="Times New Roman" w:cs="Times New Roman"/>
          <w:sz w:val="24"/>
          <w:szCs w:val="24"/>
        </w:rPr>
        <w:t xml:space="preserve">» марта </w:t>
      </w:r>
      <w:r w:rsidR="00314D6D" w:rsidRPr="00314D6D">
        <w:rPr>
          <w:rFonts w:ascii="Times New Roman" w:hAnsi="Times New Roman" w:cs="Times New Roman"/>
          <w:sz w:val="24"/>
          <w:szCs w:val="24"/>
        </w:rPr>
        <w:t>2015 года</w:t>
      </w:r>
      <w:r w:rsidR="00314D6D">
        <w:rPr>
          <w:rFonts w:ascii="Times New Roman" w:hAnsi="Times New Roman" w:cs="Times New Roman"/>
          <w:sz w:val="24"/>
          <w:szCs w:val="24"/>
        </w:rPr>
        <w:t>.</w:t>
      </w:r>
    </w:p>
    <w:p w:rsidR="00277F50" w:rsidRPr="004857F0" w:rsidRDefault="00277F5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Исполнитель разрабатывает и согласовывает с Заказчиком Календарный план выполнения Работ по этапам (п.1.3.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Договора) в установленные п. 3.2. сроки.</w:t>
      </w:r>
      <w:proofErr w:type="gramEnd"/>
    </w:p>
    <w:p w:rsidR="00270878" w:rsidRDefault="00727292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 Предоставление Исполнителем отчетных </w:t>
      </w:r>
      <w:r w:rsidR="00E54CED" w:rsidRPr="004857F0">
        <w:rPr>
          <w:rFonts w:ascii="Times New Roman" w:hAnsi="Times New Roman" w:cs="Times New Roman"/>
          <w:sz w:val="24"/>
          <w:szCs w:val="24"/>
        </w:rPr>
        <w:t xml:space="preserve">документов 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на бумажных носителях </w:t>
      </w:r>
      <w:r w:rsidR="00F96ECE" w:rsidRPr="004857F0">
        <w:rPr>
          <w:rFonts w:ascii="Times New Roman" w:hAnsi="Times New Roman" w:cs="Times New Roman"/>
          <w:sz w:val="24"/>
          <w:szCs w:val="24"/>
        </w:rPr>
        <w:t>осуществляется на основании Акта приема-передачи о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тчетных </w:t>
      </w:r>
      <w:r w:rsidR="00E54CED" w:rsidRPr="004857F0">
        <w:rPr>
          <w:rFonts w:ascii="Times New Roman" w:hAnsi="Times New Roman" w:cs="Times New Roman"/>
          <w:sz w:val="24"/>
          <w:szCs w:val="24"/>
        </w:rPr>
        <w:t>документов</w:t>
      </w:r>
      <w:r w:rsidR="006722E2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270878">
        <w:rPr>
          <w:rFonts w:ascii="Times New Roman" w:hAnsi="Times New Roman" w:cs="Times New Roman"/>
          <w:sz w:val="24"/>
          <w:szCs w:val="24"/>
        </w:rPr>
        <w:t>3 к настоящему договору)</w:t>
      </w:r>
      <w:r w:rsidR="00EE2577" w:rsidRPr="004857F0">
        <w:rPr>
          <w:rFonts w:ascii="Times New Roman" w:hAnsi="Times New Roman" w:cs="Times New Roman"/>
          <w:sz w:val="24"/>
          <w:szCs w:val="24"/>
        </w:rPr>
        <w:t>. Акт приема-</w:t>
      </w:r>
      <w:del w:id="0" w:author="Lukyanov Dmitriy" w:date="2014-04-11T15:14:00Z">
        <w:r w:rsidR="00EE2577" w:rsidRPr="004857F0" w:rsidDel="00E54CE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F96ECE" w:rsidRPr="004857F0">
        <w:rPr>
          <w:rFonts w:ascii="Times New Roman" w:hAnsi="Times New Roman" w:cs="Times New Roman"/>
          <w:sz w:val="24"/>
          <w:szCs w:val="24"/>
        </w:rPr>
        <w:t>передачи отчетных документов подтверждает факт приёмки д</w:t>
      </w:r>
      <w:r w:rsidR="00EE2577" w:rsidRPr="004857F0">
        <w:rPr>
          <w:rFonts w:ascii="Times New Roman" w:hAnsi="Times New Roman" w:cs="Times New Roman"/>
          <w:sz w:val="24"/>
          <w:szCs w:val="24"/>
        </w:rPr>
        <w:t>окументов Комиссией Заказчик</w:t>
      </w:r>
      <w:r w:rsidR="00D57918" w:rsidRPr="004857F0">
        <w:rPr>
          <w:rFonts w:ascii="Times New Roman" w:hAnsi="Times New Roman" w:cs="Times New Roman"/>
          <w:sz w:val="24"/>
          <w:szCs w:val="24"/>
        </w:rPr>
        <w:t>а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 и </w:t>
      </w:r>
      <w:r w:rsidR="00F96ECE" w:rsidRPr="004857F0">
        <w:rPr>
          <w:rFonts w:ascii="Times New Roman" w:hAnsi="Times New Roman" w:cs="Times New Roman"/>
          <w:sz w:val="24"/>
          <w:szCs w:val="24"/>
        </w:rPr>
        <w:t>не является первичным учетным документом (ст. 9 Ф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едерального закона N 402-ФЗ от </w:t>
      </w:r>
      <w:r w:rsidR="00F96ECE" w:rsidRPr="004857F0">
        <w:rPr>
          <w:rFonts w:ascii="Times New Roman" w:hAnsi="Times New Roman" w:cs="Times New Roman"/>
          <w:sz w:val="24"/>
          <w:szCs w:val="24"/>
        </w:rPr>
        <w:t>06.12.2011 г. «О бухгалтерском учете»).</w:t>
      </w:r>
      <w:r w:rsidR="00857871" w:rsidRPr="004857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ECE" w:rsidRDefault="00B84A24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="000F1D31">
        <w:rPr>
          <w:rFonts w:ascii="Times New Roman" w:hAnsi="Times New Roman" w:cs="Times New Roman"/>
          <w:sz w:val="24"/>
          <w:szCs w:val="24"/>
        </w:rPr>
        <w:t>После передачи Заказчику</w:t>
      </w:r>
      <w:r w:rsidR="000F1D31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857871" w:rsidRPr="004857F0">
        <w:rPr>
          <w:rFonts w:ascii="Times New Roman" w:hAnsi="Times New Roman" w:cs="Times New Roman"/>
          <w:sz w:val="24"/>
          <w:szCs w:val="24"/>
        </w:rPr>
        <w:t xml:space="preserve">отчетных </w:t>
      </w:r>
      <w:r w:rsidR="00E54CED" w:rsidRPr="004857F0">
        <w:rPr>
          <w:rFonts w:ascii="Times New Roman" w:hAnsi="Times New Roman" w:cs="Times New Roman"/>
          <w:sz w:val="24"/>
          <w:szCs w:val="24"/>
        </w:rPr>
        <w:t>документ</w:t>
      </w:r>
      <w:r w:rsidR="00857871" w:rsidRPr="004857F0">
        <w:rPr>
          <w:rFonts w:ascii="Times New Roman" w:hAnsi="Times New Roman" w:cs="Times New Roman"/>
          <w:sz w:val="24"/>
          <w:szCs w:val="24"/>
        </w:rPr>
        <w:t xml:space="preserve">ов, Исполнитель направляет Акт сдачи-приемки </w:t>
      </w:r>
      <w:r w:rsidR="00366CAE">
        <w:rPr>
          <w:rFonts w:ascii="Times New Roman" w:hAnsi="Times New Roman" w:cs="Times New Roman"/>
          <w:sz w:val="24"/>
          <w:szCs w:val="24"/>
        </w:rPr>
        <w:t>Р</w:t>
      </w:r>
      <w:r w:rsidR="00857871" w:rsidRPr="004857F0">
        <w:rPr>
          <w:rFonts w:ascii="Times New Roman" w:hAnsi="Times New Roman" w:cs="Times New Roman"/>
          <w:sz w:val="24"/>
          <w:szCs w:val="24"/>
        </w:rPr>
        <w:t>абот</w:t>
      </w:r>
      <w:r w:rsidR="00962828" w:rsidRPr="004857F0">
        <w:rPr>
          <w:rFonts w:ascii="Times New Roman" w:hAnsi="Times New Roman" w:cs="Times New Roman"/>
          <w:sz w:val="24"/>
          <w:szCs w:val="24"/>
        </w:rPr>
        <w:t xml:space="preserve"> (</w:t>
      </w:r>
      <w:r w:rsidR="00A24A34">
        <w:rPr>
          <w:rFonts w:ascii="Times New Roman" w:hAnsi="Times New Roman" w:cs="Times New Roman"/>
          <w:sz w:val="24"/>
          <w:szCs w:val="24"/>
        </w:rPr>
        <w:t>Приложение №</w:t>
      </w:r>
      <w:r w:rsidR="00270878">
        <w:rPr>
          <w:rFonts w:ascii="Times New Roman" w:hAnsi="Times New Roman" w:cs="Times New Roman"/>
          <w:sz w:val="24"/>
          <w:szCs w:val="24"/>
        </w:rPr>
        <w:t>4 к настоящему договору</w:t>
      </w:r>
      <w:r w:rsidR="00962828" w:rsidRPr="004857F0">
        <w:rPr>
          <w:rFonts w:ascii="Times New Roman" w:hAnsi="Times New Roman" w:cs="Times New Roman"/>
          <w:sz w:val="24"/>
          <w:szCs w:val="24"/>
        </w:rPr>
        <w:t>)</w:t>
      </w:r>
      <w:r w:rsidR="00857871" w:rsidRPr="004857F0">
        <w:rPr>
          <w:rFonts w:ascii="Times New Roman" w:hAnsi="Times New Roman" w:cs="Times New Roman"/>
          <w:sz w:val="24"/>
          <w:szCs w:val="24"/>
        </w:rPr>
        <w:t xml:space="preserve"> в двух экземплярах, подписанны</w:t>
      </w:r>
      <w:r w:rsidR="000E0F83">
        <w:rPr>
          <w:rFonts w:ascii="Times New Roman" w:hAnsi="Times New Roman" w:cs="Times New Roman"/>
          <w:sz w:val="24"/>
          <w:szCs w:val="24"/>
        </w:rPr>
        <w:t>й</w:t>
      </w:r>
      <w:r w:rsidR="00857871" w:rsidRPr="004857F0">
        <w:rPr>
          <w:rFonts w:ascii="Times New Roman" w:hAnsi="Times New Roman" w:cs="Times New Roman"/>
          <w:sz w:val="24"/>
          <w:szCs w:val="24"/>
        </w:rPr>
        <w:t xml:space="preserve"> Исполнителем.</w:t>
      </w:r>
    </w:p>
    <w:p w:rsidR="00C17304" w:rsidRDefault="00836F7D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="00C17304">
        <w:rPr>
          <w:rFonts w:ascii="Times New Roman" w:hAnsi="Times New Roman" w:cs="Times New Roman"/>
          <w:sz w:val="24"/>
          <w:szCs w:val="24"/>
        </w:rPr>
        <w:t>Заказчик совместно с Исполнителем в течени</w:t>
      </w:r>
      <w:r w:rsidR="00BB7B3F">
        <w:rPr>
          <w:rFonts w:ascii="Times New Roman" w:hAnsi="Times New Roman" w:cs="Times New Roman"/>
          <w:sz w:val="24"/>
          <w:szCs w:val="24"/>
        </w:rPr>
        <w:t>е</w:t>
      </w:r>
      <w:r w:rsidR="00C17304">
        <w:rPr>
          <w:rFonts w:ascii="Times New Roman" w:hAnsi="Times New Roman" w:cs="Times New Roman"/>
          <w:sz w:val="24"/>
          <w:szCs w:val="24"/>
        </w:rPr>
        <w:t xml:space="preserve"> 5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с момента получения, подписывает и направляет </w:t>
      </w:r>
      <w:r w:rsidR="00C17304">
        <w:rPr>
          <w:rFonts w:ascii="Times New Roman" w:hAnsi="Times New Roman" w:cs="Times New Roman"/>
          <w:sz w:val="24"/>
          <w:szCs w:val="24"/>
        </w:rPr>
        <w:t>Деклараци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C17304">
        <w:rPr>
          <w:rFonts w:ascii="Times New Roman" w:hAnsi="Times New Roman" w:cs="Times New Roman"/>
          <w:sz w:val="24"/>
          <w:szCs w:val="24"/>
        </w:rPr>
        <w:t xml:space="preserve"> в </w:t>
      </w:r>
      <w:r w:rsidR="00C17304" w:rsidRPr="004857F0">
        <w:rPr>
          <w:rFonts w:ascii="Times New Roman" w:hAnsi="Times New Roman" w:cs="Times New Roman"/>
          <w:sz w:val="24"/>
          <w:szCs w:val="24"/>
        </w:rPr>
        <w:t>территориальный орган Федеральной службы по труду и занятости по месту нахождения Заказчика</w:t>
      </w:r>
      <w:r>
        <w:rPr>
          <w:rFonts w:ascii="Times New Roman" w:hAnsi="Times New Roman" w:cs="Times New Roman"/>
          <w:sz w:val="24"/>
          <w:szCs w:val="24"/>
        </w:rPr>
        <w:t>. Исполнитель оказывает содействие в регистрации Декларации.</w:t>
      </w:r>
    </w:p>
    <w:p w:rsidR="00BF68B5" w:rsidRDefault="00727292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940F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 Заказчик в течение </w:t>
      </w:r>
      <w:r w:rsidR="00836F7D">
        <w:rPr>
          <w:rFonts w:ascii="Times New Roman" w:hAnsi="Times New Roman" w:cs="Times New Roman"/>
          <w:sz w:val="24"/>
          <w:szCs w:val="24"/>
        </w:rPr>
        <w:t>10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 (</w:t>
      </w:r>
      <w:r w:rsidR="00A24A34">
        <w:rPr>
          <w:rFonts w:ascii="Times New Roman" w:hAnsi="Times New Roman" w:cs="Times New Roman"/>
          <w:sz w:val="24"/>
          <w:szCs w:val="24"/>
        </w:rPr>
        <w:t>десяти</w:t>
      </w:r>
      <w:r w:rsidR="00F96ECE" w:rsidRPr="004857F0">
        <w:rPr>
          <w:rFonts w:ascii="Times New Roman" w:hAnsi="Times New Roman" w:cs="Times New Roman"/>
          <w:sz w:val="24"/>
          <w:szCs w:val="24"/>
        </w:rPr>
        <w:t>) рабочих дн</w:t>
      </w:r>
      <w:r w:rsidR="00EE2577" w:rsidRPr="004857F0">
        <w:rPr>
          <w:rFonts w:ascii="Times New Roman" w:hAnsi="Times New Roman" w:cs="Times New Roman"/>
          <w:sz w:val="24"/>
          <w:szCs w:val="24"/>
        </w:rPr>
        <w:t>ей</w:t>
      </w:r>
      <w:r w:rsidR="00B84A24">
        <w:rPr>
          <w:rFonts w:ascii="Times New Roman" w:hAnsi="Times New Roman" w:cs="Times New Roman"/>
          <w:sz w:val="24"/>
          <w:szCs w:val="24"/>
        </w:rPr>
        <w:t xml:space="preserve">, 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с момента получения отчетных </w:t>
      </w:r>
      <w:r w:rsidR="00F96ECE" w:rsidRPr="004857F0">
        <w:rPr>
          <w:rFonts w:ascii="Times New Roman" w:hAnsi="Times New Roman" w:cs="Times New Roman"/>
          <w:sz w:val="24"/>
          <w:szCs w:val="24"/>
        </w:rPr>
        <w:t>документов</w:t>
      </w:r>
      <w:r w:rsidR="00756B4C">
        <w:rPr>
          <w:rFonts w:ascii="Times New Roman" w:hAnsi="Times New Roman" w:cs="Times New Roman"/>
          <w:sz w:val="24"/>
          <w:szCs w:val="24"/>
        </w:rPr>
        <w:t xml:space="preserve"> (</w:t>
      </w:r>
      <w:r w:rsidR="00C17304">
        <w:rPr>
          <w:rFonts w:ascii="Times New Roman" w:hAnsi="Times New Roman" w:cs="Times New Roman"/>
          <w:sz w:val="24"/>
          <w:szCs w:val="24"/>
        </w:rPr>
        <w:t>Д</w:t>
      </w:r>
      <w:r w:rsidR="00756B4C">
        <w:rPr>
          <w:rFonts w:ascii="Times New Roman" w:hAnsi="Times New Roman" w:cs="Times New Roman"/>
          <w:sz w:val="24"/>
          <w:szCs w:val="24"/>
        </w:rPr>
        <w:t xml:space="preserve">екларации и </w:t>
      </w:r>
      <w:r w:rsidR="00C17304">
        <w:rPr>
          <w:rFonts w:ascii="Times New Roman" w:hAnsi="Times New Roman" w:cs="Times New Roman"/>
          <w:sz w:val="24"/>
          <w:szCs w:val="24"/>
        </w:rPr>
        <w:t>О</w:t>
      </w:r>
      <w:r w:rsidR="00756B4C">
        <w:rPr>
          <w:rFonts w:ascii="Times New Roman" w:hAnsi="Times New Roman" w:cs="Times New Roman"/>
          <w:sz w:val="24"/>
          <w:szCs w:val="24"/>
        </w:rPr>
        <w:t>тчета</w:t>
      </w:r>
      <w:r w:rsidR="00836F7D">
        <w:rPr>
          <w:rFonts w:ascii="Times New Roman" w:hAnsi="Times New Roman" w:cs="Times New Roman"/>
          <w:sz w:val="24"/>
          <w:szCs w:val="24"/>
        </w:rPr>
        <w:t xml:space="preserve">) и (или) регистрации </w:t>
      </w:r>
      <w:r w:rsidR="00C17304">
        <w:rPr>
          <w:rFonts w:ascii="Times New Roman" w:hAnsi="Times New Roman" w:cs="Times New Roman"/>
          <w:sz w:val="24"/>
          <w:szCs w:val="24"/>
        </w:rPr>
        <w:t xml:space="preserve">Декларации в </w:t>
      </w:r>
      <w:r w:rsidR="00C17304" w:rsidRPr="004857F0">
        <w:rPr>
          <w:rFonts w:ascii="Times New Roman" w:hAnsi="Times New Roman" w:cs="Times New Roman"/>
          <w:sz w:val="24"/>
          <w:szCs w:val="24"/>
        </w:rPr>
        <w:t>территориальн</w:t>
      </w:r>
      <w:r w:rsidR="00836F7D">
        <w:rPr>
          <w:rFonts w:ascii="Times New Roman" w:hAnsi="Times New Roman" w:cs="Times New Roman"/>
          <w:sz w:val="24"/>
          <w:szCs w:val="24"/>
        </w:rPr>
        <w:t>ом</w:t>
      </w:r>
      <w:r w:rsidR="00C17304" w:rsidRPr="004857F0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836F7D">
        <w:rPr>
          <w:rFonts w:ascii="Times New Roman" w:hAnsi="Times New Roman" w:cs="Times New Roman"/>
          <w:sz w:val="24"/>
          <w:szCs w:val="24"/>
        </w:rPr>
        <w:t>е</w:t>
      </w:r>
      <w:r w:rsidR="00C17304" w:rsidRPr="004857F0">
        <w:rPr>
          <w:rFonts w:ascii="Times New Roman" w:hAnsi="Times New Roman" w:cs="Times New Roman"/>
          <w:sz w:val="24"/>
          <w:szCs w:val="24"/>
        </w:rPr>
        <w:t xml:space="preserve"> Федеральной службы по труду и занятости по месту нахождения Заказчика</w:t>
      </w:r>
      <w:r w:rsidR="00BF68B5">
        <w:rPr>
          <w:rFonts w:ascii="Times New Roman" w:hAnsi="Times New Roman" w:cs="Times New Roman"/>
          <w:sz w:val="24"/>
          <w:szCs w:val="24"/>
        </w:rPr>
        <w:t xml:space="preserve">, </w:t>
      </w:r>
      <w:r w:rsidR="00F96ECE" w:rsidRPr="004857F0">
        <w:rPr>
          <w:rFonts w:ascii="Times New Roman" w:hAnsi="Times New Roman" w:cs="Times New Roman"/>
          <w:sz w:val="24"/>
          <w:szCs w:val="24"/>
        </w:rPr>
        <w:t>обязан</w:t>
      </w:r>
      <w:r w:rsidR="00857871" w:rsidRPr="004857F0">
        <w:rPr>
          <w:rFonts w:ascii="Times New Roman" w:hAnsi="Times New Roman" w:cs="Times New Roman"/>
          <w:sz w:val="24"/>
          <w:szCs w:val="24"/>
        </w:rPr>
        <w:t xml:space="preserve"> рассмотреть указанные документы</w:t>
      </w:r>
      <w:r w:rsidR="00BF68B5">
        <w:rPr>
          <w:rFonts w:ascii="Times New Roman" w:hAnsi="Times New Roman" w:cs="Times New Roman"/>
          <w:sz w:val="24"/>
          <w:szCs w:val="24"/>
        </w:rPr>
        <w:t>.</w:t>
      </w:r>
    </w:p>
    <w:p w:rsidR="00756B4C" w:rsidRDefault="00BB7B3F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Pr="004857F0">
        <w:rPr>
          <w:rFonts w:ascii="Times New Roman" w:hAnsi="Times New Roman" w:cs="Times New Roman"/>
          <w:sz w:val="24"/>
          <w:szCs w:val="24"/>
        </w:rPr>
        <w:t xml:space="preserve">и отсутствии замечаний к ним </w:t>
      </w:r>
      <w:r>
        <w:rPr>
          <w:rFonts w:ascii="Times New Roman" w:hAnsi="Times New Roman" w:cs="Times New Roman"/>
          <w:sz w:val="24"/>
          <w:szCs w:val="24"/>
        </w:rPr>
        <w:t xml:space="preserve">Заказчик обязан </w:t>
      </w:r>
      <w:r w:rsidRPr="004857F0">
        <w:rPr>
          <w:rFonts w:ascii="Times New Roman" w:hAnsi="Times New Roman" w:cs="Times New Roman"/>
          <w:sz w:val="24"/>
          <w:szCs w:val="24"/>
        </w:rPr>
        <w:t xml:space="preserve">подписать </w:t>
      </w:r>
      <w:r>
        <w:rPr>
          <w:rFonts w:ascii="Times New Roman" w:hAnsi="Times New Roman" w:cs="Times New Roman"/>
          <w:sz w:val="24"/>
          <w:szCs w:val="24"/>
        </w:rPr>
        <w:t xml:space="preserve">Акт приема-передачи отчетных документов, </w:t>
      </w:r>
      <w:r w:rsidRPr="004857F0">
        <w:rPr>
          <w:rFonts w:ascii="Times New Roman" w:hAnsi="Times New Roman" w:cs="Times New Roman"/>
          <w:sz w:val="24"/>
          <w:szCs w:val="24"/>
        </w:rPr>
        <w:t xml:space="preserve">Акт сдачи–приемки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4857F0">
        <w:rPr>
          <w:rFonts w:ascii="Times New Roman" w:hAnsi="Times New Roman" w:cs="Times New Roman"/>
          <w:sz w:val="24"/>
          <w:szCs w:val="24"/>
        </w:rPr>
        <w:t>абот и направить один экземпляр данн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857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Актов</w:t>
      </w:r>
      <w:r w:rsidRPr="004857F0">
        <w:rPr>
          <w:rFonts w:ascii="Times New Roman" w:hAnsi="Times New Roman" w:cs="Times New Roman"/>
          <w:sz w:val="24"/>
          <w:szCs w:val="24"/>
        </w:rPr>
        <w:t xml:space="preserve"> Исполнителю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6ECE" w:rsidRPr="004857F0" w:rsidRDefault="00756B4C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940F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 В случае</w:t>
      </w:r>
      <w:r w:rsidR="000C23BE">
        <w:rPr>
          <w:rFonts w:ascii="Times New Roman" w:hAnsi="Times New Roman" w:cs="Times New Roman"/>
          <w:sz w:val="24"/>
          <w:szCs w:val="24"/>
        </w:rPr>
        <w:t xml:space="preserve">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если при приемке </w:t>
      </w:r>
      <w:r w:rsidR="00366CAE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абот Заказчик 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обнаружит какие-либо недостатки </w:t>
      </w:r>
      <w:r w:rsidR="00F96ECE" w:rsidRPr="004857F0">
        <w:rPr>
          <w:rFonts w:ascii="Times New Roman" w:hAnsi="Times New Roman" w:cs="Times New Roman"/>
          <w:sz w:val="24"/>
          <w:szCs w:val="24"/>
        </w:rPr>
        <w:t>(технические ошибки и пр.) возникшие по вине И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сполнителя, Стороны подписывают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двухсторонний </w:t>
      </w:r>
      <w:r w:rsidR="00962828" w:rsidRPr="004857F0">
        <w:rPr>
          <w:rFonts w:ascii="Times New Roman" w:hAnsi="Times New Roman" w:cs="Times New Roman"/>
          <w:sz w:val="24"/>
          <w:szCs w:val="24"/>
        </w:rPr>
        <w:t>а</w:t>
      </w:r>
      <w:r w:rsidR="00F96ECE" w:rsidRPr="004857F0">
        <w:rPr>
          <w:rFonts w:ascii="Times New Roman" w:hAnsi="Times New Roman" w:cs="Times New Roman"/>
          <w:sz w:val="24"/>
          <w:szCs w:val="24"/>
        </w:rPr>
        <w:t>кт с перечнем необходимых доработок и ср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оков их устранения. Исполнитель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обязуется устранить их в срок, указанный в </w:t>
      </w:r>
      <w:r w:rsidR="00962828" w:rsidRPr="004857F0">
        <w:rPr>
          <w:rFonts w:ascii="Times New Roman" w:hAnsi="Times New Roman" w:cs="Times New Roman"/>
          <w:sz w:val="24"/>
          <w:szCs w:val="24"/>
        </w:rPr>
        <w:t>таком акте</w:t>
      </w:r>
      <w:r w:rsidR="00F96ECE" w:rsidRPr="004857F0">
        <w:rPr>
          <w:rFonts w:ascii="Times New Roman" w:hAnsi="Times New Roman" w:cs="Times New Roman"/>
          <w:sz w:val="24"/>
          <w:szCs w:val="24"/>
        </w:rPr>
        <w:t>, своими силами и за свой счет.</w:t>
      </w:r>
    </w:p>
    <w:p w:rsidR="00F96ECE" w:rsidRDefault="00727292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56B4C">
        <w:rPr>
          <w:rFonts w:ascii="Times New Roman" w:hAnsi="Times New Roman" w:cs="Times New Roman"/>
          <w:sz w:val="24"/>
          <w:szCs w:val="24"/>
        </w:rPr>
        <w:t>8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 </w:t>
      </w:r>
      <w:r w:rsidR="000C23BE">
        <w:rPr>
          <w:rFonts w:ascii="Times New Roman" w:hAnsi="Times New Roman" w:cs="Times New Roman"/>
          <w:sz w:val="24"/>
          <w:szCs w:val="24"/>
        </w:rPr>
        <w:t xml:space="preserve">При </w:t>
      </w:r>
      <w:r w:rsidR="00F96ECE" w:rsidRPr="004857F0">
        <w:rPr>
          <w:rFonts w:ascii="Times New Roman" w:hAnsi="Times New Roman" w:cs="Times New Roman"/>
          <w:sz w:val="24"/>
          <w:szCs w:val="24"/>
        </w:rPr>
        <w:t>досрочно</w:t>
      </w:r>
      <w:r w:rsidR="000C23BE">
        <w:rPr>
          <w:rFonts w:ascii="Times New Roman" w:hAnsi="Times New Roman" w:cs="Times New Roman"/>
          <w:sz w:val="24"/>
          <w:szCs w:val="24"/>
        </w:rPr>
        <w:t>м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0C23BE">
        <w:rPr>
          <w:rFonts w:ascii="Times New Roman" w:hAnsi="Times New Roman" w:cs="Times New Roman"/>
          <w:sz w:val="24"/>
          <w:szCs w:val="24"/>
        </w:rPr>
        <w:t>и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 Исполнителем 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работ, Заказчик обязан досрочно </w:t>
      </w:r>
      <w:r w:rsidR="00F96ECE" w:rsidRPr="004857F0">
        <w:rPr>
          <w:rFonts w:ascii="Times New Roman" w:hAnsi="Times New Roman" w:cs="Times New Roman"/>
          <w:sz w:val="24"/>
          <w:szCs w:val="24"/>
        </w:rPr>
        <w:t>при</w:t>
      </w:r>
      <w:r w:rsidR="006F236F">
        <w:rPr>
          <w:rFonts w:ascii="Times New Roman" w:hAnsi="Times New Roman" w:cs="Times New Roman"/>
          <w:sz w:val="24"/>
          <w:szCs w:val="24"/>
        </w:rPr>
        <w:t xml:space="preserve">нять их на условиях и в порядке, предусмотренным </w:t>
      </w:r>
      <w:r w:rsidR="00F96ECE" w:rsidRPr="004857F0">
        <w:rPr>
          <w:rFonts w:ascii="Times New Roman" w:hAnsi="Times New Roman" w:cs="Times New Roman"/>
          <w:sz w:val="24"/>
          <w:szCs w:val="24"/>
        </w:rPr>
        <w:t>настоящ</w:t>
      </w:r>
      <w:r w:rsidR="006F236F">
        <w:rPr>
          <w:rFonts w:ascii="Times New Roman" w:hAnsi="Times New Roman" w:cs="Times New Roman"/>
          <w:sz w:val="24"/>
          <w:szCs w:val="24"/>
        </w:rPr>
        <w:t>им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6F236F">
        <w:rPr>
          <w:rFonts w:ascii="Times New Roman" w:hAnsi="Times New Roman" w:cs="Times New Roman"/>
          <w:sz w:val="24"/>
          <w:szCs w:val="24"/>
        </w:rPr>
        <w:t>ом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</w:p>
    <w:p w:rsidR="00756B4C" w:rsidRPr="004857F0" w:rsidRDefault="000C23B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Замечания</w:t>
      </w:r>
      <w:r w:rsidR="00B432BE">
        <w:rPr>
          <w:rFonts w:ascii="Times New Roman" w:hAnsi="Times New Roman" w:cs="Times New Roman"/>
          <w:sz w:val="24"/>
          <w:szCs w:val="24"/>
        </w:rPr>
        <w:t xml:space="preserve">, выявленные </w:t>
      </w:r>
      <w:r>
        <w:rPr>
          <w:rFonts w:ascii="Times New Roman" w:hAnsi="Times New Roman" w:cs="Times New Roman"/>
          <w:sz w:val="24"/>
          <w:szCs w:val="24"/>
        </w:rPr>
        <w:t>надзорны</w:t>
      </w:r>
      <w:r w:rsidR="00B432BE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орган</w:t>
      </w:r>
      <w:r w:rsidR="00B432BE">
        <w:rPr>
          <w:rFonts w:ascii="Times New Roman" w:hAnsi="Times New Roman" w:cs="Times New Roman"/>
          <w:sz w:val="24"/>
          <w:szCs w:val="24"/>
        </w:rPr>
        <w:t xml:space="preserve">ами, </w:t>
      </w:r>
      <w:r>
        <w:rPr>
          <w:rFonts w:ascii="Times New Roman" w:hAnsi="Times New Roman" w:cs="Times New Roman"/>
          <w:sz w:val="24"/>
          <w:szCs w:val="24"/>
        </w:rPr>
        <w:t>к оформлению Декларации</w:t>
      </w:r>
      <w:r w:rsidR="00B432BE">
        <w:rPr>
          <w:rFonts w:ascii="Times New Roman" w:hAnsi="Times New Roman" w:cs="Times New Roman"/>
          <w:sz w:val="24"/>
          <w:szCs w:val="24"/>
        </w:rPr>
        <w:t xml:space="preserve"> (в период ее подачи</w:t>
      </w:r>
      <w:r w:rsidR="00AE6084">
        <w:rPr>
          <w:rFonts w:ascii="Times New Roman" w:hAnsi="Times New Roman" w:cs="Times New Roman"/>
          <w:sz w:val="24"/>
          <w:szCs w:val="24"/>
        </w:rPr>
        <w:t xml:space="preserve"> в </w:t>
      </w:r>
      <w:r w:rsidR="00AE6084" w:rsidRPr="004857F0">
        <w:rPr>
          <w:rFonts w:ascii="Times New Roman" w:hAnsi="Times New Roman" w:cs="Times New Roman"/>
          <w:sz w:val="24"/>
          <w:szCs w:val="24"/>
        </w:rPr>
        <w:t>территориальный орган Федеральной службы по труду и занятости по месту нахождения Заказчика)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E608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Отчету устраняются Исполнител</w:t>
      </w:r>
      <w:r w:rsidR="00AE6084">
        <w:rPr>
          <w:rFonts w:ascii="Times New Roman" w:hAnsi="Times New Roman" w:cs="Times New Roman"/>
          <w:sz w:val="24"/>
          <w:szCs w:val="24"/>
        </w:rPr>
        <w:t xml:space="preserve">ем своими силами и за свой счет. Откорректированные Декларация и Отчет направляются Заказчику в течение 10 </w:t>
      </w:r>
      <w:r w:rsidR="00B747AB">
        <w:rPr>
          <w:rFonts w:ascii="Times New Roman" w:hAnsi="Times New Roman" w:cs="Times New Roman"/>
          <w:sz w:val="24"/>
          <w:szCs w:val="24"/>
        </w:rPr>
        <w:t xml:space="preserve">(десяти) </w:t>
      </w:r>
      <w:r w:rsidR="00AE6084">
        <w:rPr>
          <w:rFonts w:ascii="Times New Roman" w:hAnsi="Times New Roman" w:cs="Times New Roman"/>
          <w:sz w:val="24"/>
          <w:szCs w:val="24"/>
        </w:rPr>
        <w:t xml:space="preserve">дней </w:t>
      </w:r>
      <w:r w:rsidR="00C17304">
        <w:rPr>
          <w:rFonts w:ascii="Times New Roman" w:hAnsi="Times New Roman" w:cs="Times New Roman"/>
          <w:sz w:val="24"/>
          <w:szCs w:val="24"/>
        </w:rPr>
        <w:t>с момента устранения замечаний и регистрации данных документов в надзорных органах.</w:t>
      </w:r>
    </w:p>
    <w:p w:rsidR="008B2573" w:rsidRDefault="008B2573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50790" w:rsidRPr="008F65A1" w:rsidRDefault="00466B84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5A1">
        <w:rPr>
          <w:rFonts w:ascii="Times New Roman" w:hAnsi="Times New Roman" w:cs="Times New Roman"/>
          <w:b/>
          <w:sz w:val="24"/>
          <w:szCs w:val="24"/>
        </w:rPr>
        <w:t>4</w:t>
      </w:r>
      <w:r w:rsidR="00D50790" w:rsidRPr="008F65A1">
        <w:rPr>
          <w:rFonts w:ascii="Times New Roman" w:hAnsi="Times New Roman" w:cs="Times New Roman"/>
          <w:b/>
          <w:sz w:val="24"/>
          <w:szCs w:val="24"/>
        </w:rPr>
        <w:t>. ДОКУМЕНТАЦИЯ, ПРЕДОСТАВЛЯЕМАЯ ЗАКАЗЧИКУ</w:t>
      </w:r>
    </w:p>
    <w:p w:rsid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0E0F83" w:rsidRDefault="00466B84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 По окончании </w:t>
      </w:r>
      <w:r w:rsidR="00405A1A">
        <w:rPr>
          <w:rFonts w:ascii="Times New Roman" w:hAnsi="Times New Roman" w:cs="Times New Roman"/>
          <w:sz w:val="24"/>
          <w:szCs w:val="24"/>
        </w:rPr>
        <w:t>Р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абот </w:t>
      </w:r>
      <w:r w:rsidR="00366CAE">
        <w:rPr>
          <w:rFonts w:ascii="Times New Roman" w:hAnsi="Times New Roman" w:cs="Times New Roman"/>
          <w:sz w:val="24"/>
          <w:szCs w:val="24"/>
        </w:rPr>
        <w:t>И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сполнитель на бумажном и электронном носителе представляет </w:t>
      </w:r>
      <w:r w:rsidR="000E0F83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727292" w:rsidRDefault="000E0F83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О</w:t>
      </w:r>
      <w:r w:rsidR="00727292" w:rsidRPr="00727292">
        <w:rPr>
          <w:rFonts w:ascii="Times New Roman" w:hAnsi="Times New Roman" w:cs="Times New Roman"/>
          <w:sz w:val="24"/>
          <w:szCs w:val="24"/>
        </w:rPr>
        <w:t>тчет</w:t>
      </w:r>
      <w:r>
        <w:rPr>
          <w:rFonts w:ascii="Times New Roman" w:hAnsi="Times New Roman" w:cs="Times New Roman"/>
          <w:sz w:val="24"/>
          <w:szCs w:val="24"/>
        </w:rPr>
        <w:t xml:space="preserve"> о проведении Работ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,  </w:t>
      </w:r>
      <w:r w:rsidR="00727292">
        <w:rPr>
          <w:rFonts w:ascii="Times New Roman" w:hAnsi="Times New Roman" w:cs="Times New Roman"/>
          <w:sz w:val="24"/>
          <w:szCs w:val="24"/>
        </w:rPr>
        <w:t>в который включаются следующие результаты проведения специальной оценки условий труда:</w:t>
      </w:r>
    </w:p>
    <w:p w:rsid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сведения об организации, проводящей специальную оценку условий труда, с приложением копий документов, подтверждающих ее соответствие установленным </w:t>
      </w:r>
      <w:hyperlink r:id="rId11" w:history="1">
        <w:r w:rsidRPr="00727292">
          <w:rPr>
            <w:rFonts w:ascii="Times New Roman" w:hAnsi="Times New Roman" w:cs="Times New Roman"/>
            <w:sz w:val="24"/>
            <w:szCs w:val="24"/>
          </w:rPr>
          <w:t>статьей 19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требованиям;</w:t>
      </w:r>
    </w:p>
    <w:p w:rsid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:rsid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727292" w:rsidRDefault="00B747AB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27292">
        <w:rPr>
          <w:rFonts w:ascii="Times New Roman" w:hAnsi="Times New Roman" w:cs="Times New Roman"/>
          <w:sz w:val="24"/>
          <w:szCs w:val="24"/>
        </w:rP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протоколы оценки эффективности средств индивидуальной защиты;</w:t>
      </w:r>
    </w:p>
    <w:p w:rsid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протокол комиссии, содержащий решение о невозможности проведения исследований (испытаний) и измерений по основанию, указанному в </w:t>
      </w:r>
      <w:hyperlink r:id="rId12" w:history="1">
        <w:r w:rsidRPr="00727292">
          <w:rPr>
            <w:rFonts w:ascii="Times New Roman" w:hAnsi="Times New Roman" w:cs="Times New Roman"/>
            <w:sz w:val="24"/>
            <w:szCs w:val="24"/>
          </w:rPr>
          <w:t>части 9 статьи 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(при наличии такого решения);</w:t>
      </w:r>
    </w:p>
    <w:p w:rsid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сводная ведомость специальной оценки условий труда;</w:t>
      </w:r>
    </w:p>
    <w:p w:rsid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727292" w:rsidRP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Pr="007272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заключения эксперта организации, проводящей специальную оценку условий труда</w:t>
      </w:r>
      <w:r w:rsidRPr="00727292">
        <w:rPr>
          <w:rFonts w:ascii="Times New Roman" w:hAnsi="Times New Roman" w:cs="Times New Roman"/>
          <w:sz w:val="24"/>
          <w:szCs w:val="24"/>
        </w:rPr>
        <w:t>;</w:t>
      </w:r>
    </w:p>
    <w:p w:rsidR="00727292" w:rsidRDefault="00727292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27292">
        <w:rPr>
          <w:rFonts w:ascii="Times New Roman" w:hAnsi="Times New Roman" w:cs="Times New Roman"/>
          <w:sz w:val="24"/>
          <w:szCs w:val="24"/>
        </w:rPr>
        <w:t>10) обоснование результатов проведения</w:t>
      </w:r>
      <w:r w:rsidR="00C17304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727292">
        <w:rPr>
          <w:rFonts w:ascii="Times New Roman" w:hAnsi="Times New Roman" w:cs="Times New Roman"/>
          <w:sz w:val="24"/>
          <w:szCs w:val="24"/>
        </w:rPr>
        <w:t xml:space="preserve"> (по запросу</w:t>
      </w:r>
      <w:r w:rsidR="00C17304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727292">
        <w:rPr>
          <w:rFonts w:ascii="Times New Roman" w:hAnsi="Times New Roman" w:cs="Times New Roman"/>
          <w:sz w:val="24"/>
          <w:szCs w:val="24"/>
        </w:rPr>
        <w:t>).</w:t>
      </w:r>
    </w:p>
    <w:p w:rsidR="00727292" w:rsidRDefault="000E0F83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4.1.2. 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Декларация соответствия условий труда государственным нормативным требованиям охраны труда на рабочие места, на которых вредные и (или) опасные производственные факторы не идентифицированы. </w:t>
      </w:r>
    </w:p>
    <w:p w:rsidR="00366CAE" w:rsidRPr="00727292" w:rsidRDefault="000E0F83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</w:t>
      </w:r>
      <w:r w:rsidR="00366CAE">
        <w:rPr>
          <w:rFonts w:ascii="Times New Roman" w:hAnsi="Times New Roman" w:cs="Times New Roman"/>
          <w:sz w:val="24"/>
          <w:szCs w:val="24"/>
        </w:rPr>
        <w:t xml:space="preserve">  </w:t>
      </w:r>
      <w:r w:rsidR="00366CAE" w:rsidRPr="004857F0">
        <w:rPr>
          <w:rFonts w:ascii="Times New Roman" w:hAnsi="Times New Roman" w:cs="Times New Roman"/>
          <w:sz w:val="24"/>
          <w:szCs w:val="24"/>
        </w:rPr>
        <w:t>Акт приема-передачи отчетных документов</w:t>
      </w:r>
      <w:r w:rsidR="00366CAE">
        <w:rPr>
          <w:rFonts w:ascii="Times New Roman" w:hAnsi="Times New Roman" w:cs="Times New Roman"/>
          <w:sz w:val="24"/>
          <w:szCs w:val="24"/>
        </w:rPr>
        <w:t xml:space="preserve"> и Акт сдачи-приемки Работ.</w:t>
      </w:r>
    </w:p>
    <w:p w:rsidR="00727292" w:rsidRPr="00727292" w:rsidRDefault="000E0F83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4.1.4.  </w:t>
      </w:r>
      <w:r w:rsidR="00727292" w:rsidRPr="00727292">
        <w:rPr>
          <w:rFonts w:ascii="Times New Roman" w:hAnsi="Times New Roman" w:cs="Times New Roman"/>
          <w:sz w:val="24"/>
          <w:szCs w:val="24"/>
        </w:rPr>
        <w:t>Документы, которые предусмотрены гражданско-правовым договором (счет, счет-фактура).</w:t>
      </w:r>
    </w:p>
    <w:p w:rsidR="00727292" w:rsidRPr="00727292" w:rsidRDefault="008B2573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Право собственности на результат выполненных </w:t>
      </w:r>
      <w:r w:rsidR="00405A1A">
        <w:rPr>
          <w:rFonts w:ascii="Times New Roman" w:hAnsi="Times New Roman" w:cs="Times New Roman"/>
          <w:sz w:val="24"/>
          <w:szCs w:val="24"/>
        </w:rPr>
        <w:t>Р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абот переходит к Заказчику с момента подписания сторонами </w:t>
      </w:r>
      <w:r w:rsidR="00366CAE" w:rsidRPr="004857F0">
        <w:rPr>
          <w:rFonts w:ascii="Times New Roman" w:hAnsi="Times New Roman" w:cs="Times New Roman"/>
          <w:sz w:val="24"/>
          <w:szCs w:val="24"/>
        </w:rPr>
        <w:t>Акта приема-передачи отчетных документов</w:t>
      </w:r>
      <w:r w:rsidR="00366CAE">
        <w:rPr>
          <w:rFonts w:ascii="Times New Roman" w:hAnsi="Times New Roman" w:cs="Times New Roman"/>
          <w:sz w:val="24"/>
          <w:szCs w:val="24"/>
        </w:rPr>
        <w:t xml:space="preserve"> и А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кта сдачи-приемки </w:t>
      </w:r>
      <w:r w:rsidR="00366CAE">
        <w:rPr>
          <w:rFonts w:ascii="Times New Roman" w:hAnsi="Times New Roman" w:cs="Times New Roman"/>
          <w:sz w:val="24"/>
          <w:szCs w:val="24"/>
        </w:rPr>
        <w:t>Р</w:t>
      </w:r>
      <w:r w:rsidR="00727292" w:rsidRPr="00727292">
        <w:rPr>
          <w:rFonts w:ascii="Times New Roman" w:hAnsi="Times New Roman" w:cs="Times New Roman"/>
          <w:sz w:val="24"/>
          <w:szCs w:val="24"/>
        </w:rPr>
        <w:t>абот.</w:t>
      </w:r>
    </w:p>
    <w:p w:rsidR="00727292" w:rsidRPr="00727292" w:rsidRDefault="008B2573" w:rsidP="008F65A1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Карты специальной оценки, протоколы измерений и оценок, проекты итоговых документов по процедуре специальной оценки условий труда  должны быть оформлены в соответствии с Федеральным законом от 28.12.2013 г. </w:t>
      </w:r>
      <w:r w:rsidR="0001175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27292" w:rsidRPr="00727292">
        <w:rPr>
          <w:rFonts w:ascii="Times New Roman" w:hAnsi="Times New Roman" w:cs="Times New Roman"/>
          <w:sz w:val="24"/>
          <w:szCs w:val="24"/>
        </w:rPr>
        <w:t xml:space="preserve"> 426-ФЗ «О специальной оценке условий труда».</w:t>
      </w:r>
    </w:p>
    <w:p w:rsidR="00727292" w:rsidRPr="004857F0" w:rsidRDefault="00727292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8F65A1" w:rsidRDefault="00314D6D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96ECE" w:rsidRPr="008F65A1">
        <w:rPr>
          <w:rFonts w:ascii="Times New Roman" w:hAnsi="Times New Roman" w:cs="Times New Roman"/>
          <w:b/>
          <w:sz w:val="24"/>
          <w:szCs w:val="24"/>
        </w:rPr>
        <w:t>. СТОИМОСТЬ РАБОТ И ПОРЯДОК РАСЧЕТОВ</w:t>
      </w:r>
    </w:p>
    <w:p w:rsidR="00EE2577" w:rsidRPr="004857F0" w:rsidRDefault="00EE2577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241AE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.1. Стоимость </w:t>
      </w:r>
      <w:r w:rsidR="008A1B79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абот </w:t>
      </w:r>
      <w:r w:rsidR="002A093D" w:rsidRPr="004857F0">
        <w:rPr>
          <w:rFonts w:ascii="Times New Roman" w:hAnsi="Times New Roman" w:cs="Times New Roman"/>
          <w:sz w:val="24"/>
          <w:szCs w:val="24"/>
        </w:rPr>
        <w:t>на 1</w:t>
      </w:r>
      <w:r w:rsidR="006241AE">
        <w:rPr>
          <w:rFonts w:ascii="Times New Roman" w:hAnsi="Times New Roman" w:cs="Times New Roman"/>
          <w:sz w:val="24"/>
          <w:szCs w:val="24"/>
        </w:rPr>
        <w:t xml:space="preserve"> </w:t>
      </w:r>
      <w:r w:rsidR="002A093D" w:rsidRPr="004857F0">
        <w:rPr>
          <w:rFonts w:ascii="Times New Roman" w:hAnsi="Times New Roman" w:cs="Times New Roman"/>
          <w:sz w:val="24"/>
          <w:szCs w:val="24"/>
        </w:rPr>
        <w:t xml:space="preserve">(одном) рабочем месте </w:t>
      </w:r>
      <w:r w:rsidR="00F96ECE" w:rsidRPr="004857F0">
        <w:rPr>
          <w:rFonts w:ascii="Times New Roman" w:hAnsi="Times New Roman" w:cs="Times New Roman"/>
          <w:sz w:val="24"/>
          <w:szCs w:val="24"/>
        </w:rPr>
        <w:t>по настоящему Договору</w:t>
      </w:r>
      <w:r w:rsidR="006241AE">
        <w:rPr>
          <w:rFonts w:ascii="Times New Roman" w:hAnsi="Times New Roman" w:cs="Times New Roman"/>
          <w:sz w:val="24"/>
          <w:szCs w:val="24"/>
        </w:rPr>
        <w:t xml:space="preserve"> составляет</w:t>
      </w:r>
    </w:p>
    <w:p w:rsidR="006241AE" w:rsidRDefault="006241AE" w:rsidP="008F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6996">
        <w:rPr>
          <w:rFonts w:ascii="Times New Roman" w:hAnsi="Times New Roman" w:cs="Times New Roman"/>
          <w:sz w:val="24"/>
          <w:szCs w:val="24"/>
        </w:rPr>
        <w:t>_______________ (</w:t>
      </w:r>
      <w:r w:rsidR="005E7520">
        <w:rPr>
          <w:rFonts w:ascii="Times New Roman" w:hAnsi="Times New Roman" w:cs="Times New Roman"/>
          <w:sz w:val="24"/>
          <w:szCs w:val="24"/>
        </w:rPr>
        <w:t>_____</w:t>
      </w:r>
      <w:r w:rsidR="00D9699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D96996">
        <w:rPr>
          <w:rFonts w:ascii="Times New Roman" w:hAnsi="Times New Roman" w:cs="Times New Roman"/>
          <w:sz w:val="24"/>
          <w:szCs w:val="24"/>
        </w:rPr>
        <w:t>_________________________)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93D" w:rsidRPr="004857F0">
        <w:rPr>
          <w:rFonts w:ascii="Times New Roman" w:hAnsi="Times New Roman" w:cs="Times New Roman"/>
          <w:sz w:val="24"/>
          <w:szCs w:val="24"/>
        </w:rPr>
        <w:t>рублей, включая НДС 18%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996">
        <w:rPr>
          <w:rFonts w:ascii="Times New Roman" w:hAnsi="Times New Roman" w:cs="Times New Roman"/>
          <w:sz w:val="16"/>
          <w:szCs w:val="24"/>
        </w:rPr>
        <w:t xml:space="preserve">  </w:t>
      </w:r>
      <w:r>
        <w:rPr>
          <w:rFonts w:ascii="Times New Roman" w:hAnsi="Times New Roman" w:cs="Times New Roman"/>
          <w:sz w:val="16"/>
          <w:szCs w:val="24"/>
        </w:rPr>
        <w:tab/>
      </w:r>
      <w:r>
        <w:rPr>
          <w:rFonts w:ascii="Times New Roman" w:hAnsi="Times New Roman" w:cs="Times New Roman"/>
          <w:sz w:val="16"/>
          <w:szCs w:val="24"/>
        </w:rPr>
        <w:tab/>
      </w:r>
      <w:r>
        <w:rPr>
          <w:rFonts w:ascii="Times New Roman" w:hAnsi="Times New Roman" w:cs="Times New Roman"/>
          <w:sz w:val="16"/>
          <w:szCs w:val="24"/>
        </w:rPr>
        <w:tab/>
      </w:r>
      <w:r>
        <w:rPr>
          <w:rFonts w:ascii="Times New Roman" w:hAnsi="Times New Roman" w:cs="Times New Roman"/>
          <w:sz w:val="16"/>
          <w:szCs w:val="24"/>
        </w:rPr>
        <w:tab/>
      </w:r>
      <w:r w:rsidRPr="00D96996">
        <w:rPr>
          <w:rFonts w:ascii="Times New Roman" w:hAnsi="Times New Roman" w:cs="Times New Roman"/>
          <w:sz w:val="16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24"/>
        </w:rPr>
        <w:t xml:space="preserve">      </w:t>
      </w:r>
      <w:r w:rsidRPr="00D96996">
        <w:rPr>
          <w:rFonts w:ascii="Times New Roman" w:hAnsi="Times New Roman" w:cs="Times New Roman"/>
          <w:sz w:val="16"/>
          <w:szCs w:val="24"/>
        </w:rPr>
        <w:t xml:space="preserve">  (сумма прописью)</w:t>
      </w:r>
    </w:p>
    <w:p w:rsidR="002A093D" w:rsidRDefault="002A093D" w:rsidP="008F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1823D8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D96996">
        <w:rPr>
          <w:rFonts w:ascii="Times New Roman" w:hAnsi="Times New Roman" w:cs="Times New Roman"/>
          <w:sz w:val="24"/>
          <w:szCs w:val="24"/>
        </w:rPr>
        <w:t>__________</w:t>
      </w:r>
      <w:r w:rsidR="001823D8" w:rsidRPr="004857F0">
        <w:rPr>
          <w:rFonts w:ascii="Times New Roman" w:hAnsi="Times New Roman" w:cs="Times New Roman"/>
          <w:sz w:val="24"/>
          <w:szCs w:val="24"/>
        </w:rPr>
        <w:t xml:space="preserve">     </w:t>
      </w:r>
      <w:r w:rsidRPr="004857F0">
        <w:rPr>
          <w:rFonts w:ascii="Times New Roman" w:hAnsi="Times New Roman" w:cs="Times New Roman"/>
          <w:sz w:val="24"/>
          <w:szCs w:val="24"/>
        </w:rPr>
        <w:t xml:space="preserve"> (</w:t>
      </w:r>
      <w:r w:rsidR="00D96996">
        <w:rPr>
          <w:rFonts w:ascii="Times New Roman" w:hAnsi="Times New Roman" w:cs="Times New Roman"/>
          <w:sz w:val="24"/>
          <w:szCs w:val="24"/>
        </w:rPr>
        <w:t>__________________</w:t>
      </w:r>
      <w:r w:rsidRPr="004857F0">
        <w:rPr>
          <w:rFonts w:ascii="Times New Roman" w:hAnsi="Times New Roman" w:cs="Times New Roman"/>
          <w:sz w:val="24"/>
          <w:szCs w:val="24"/>
        </w:rPr>
        <w:t>) рубл</w:t>
      </w:r>
      <w:r w:rsidR="00D96996">
        <w:rPr>
          <w:rFonts w:ascii="Times New Roman" w:hAnsi="Times New Roman" w:cs="Times New Roman"/>
          <w:sz w:val="24"/>
          <w:szCs w:val="24"/>
        </w:rPr>
        <w:t>ей</w:t>
      </w:r>
      <w:r w:rsidRPr="004857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6996" w:rsidRPr="00D96996" w:rsidRDefault="00D96996" w:rsidP="008F65A1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  <w:r w:rsidRPr="00D96996">
        <w:rPr>
          <w:rFonts w:ascii="Times New Roman" w:hAnsi="Times New Roman" w:cs="Times New Roman"/>
          <w:sz w:val="16"/>
          <w:szCs w:val="24"/>
        </w:rPr>
        <w:tab/>
      </w:r>
      <w:r w:rsidRPr="00D96996">
        <w:rPr>
          <w:rFonts w:ascii="Times New Roman" w:hAnsi="Times New Roman" w:cs="Times New Roman"/>
          <w:sz w:val="16"/>
          <w:szCs w:val="24"/>
        </w:rPr>
        <w:tab/>
      </w:r>
      <w:r w:rsidRPr="00D96996">
        <w:rPr>
          <w:rFonts w:ascii="Times New Roman" w:hAnsi="Times New Roman" w:cs="Times New Roman"/>
          <w:sz w:val="16"/>
          <w:szCs w:val="24"/>
        </w:rPr>
        <w:tab/>
      </w:r>
      <w:r w:rsidRPr="00D96996">
        <w:rPr>
          <w:rFonts w:ascii="Times New Roman" w:hAnsi="Times New Roman" w:cs="Times New Roman"/>
          <w:sz w:val="16"/>
          <w:szCs w:val="24"/>
        </w:rPr>
        <w:tab/>
      </w:r>
      <w:r w:rsidR="006241AE">
        <w:rPr>
          <w:rFonts w:ascii="Times New Roman" w:hAnsi="Times New Roman" w:cs="Times New Roman"/>
          <w:sz w:val="16"/>
          <w:szCs w:val="24"/>
        </w:rPr>
        <w:t xml:space="preserve">      </w:t>
      </w:r>
      <w:r w:rsidRPr="00D96996">
        <w:rPr>
          <w:rFonts w:ascii="Times New Roman" w:hAnsi="Times New Roman" w:cs="Times New Roman"/>
          <w:sz w:val="16"/>
          <w:szCs w:val="24"/>
        </w:rPr>
        <w:t xml:space="preserve">  (сумма прописью)</w:t>
      </w:r>
    </w:p>
    <w:p w:rsidR="005E7520" w:rsidRDefault="002A093D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При этом Стороны договорились, что общая стоимость Работ по</w:t>
      </w:r>
      <w:r w:rsidR="00962828" w:rsidRPr="004857F0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Pr="004857F0">
        <w:rPr>
          <w:rFonts w:ascii="Times New Roman" w:hAnsi="Times New Roman" w:cs="Times New Roman"/>
          <w:sz w:val="24"/>
          <w:szCs w:val="24"/>
        </w:rPr>
        <w:t xml:space="preserve"> Договору, включая все приложения и дополнения к нему, не может превысить </w:t>
      </w:r>
      <w:r w:rsidR="001823D8" w:rsidRPr="004857F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5E7520">
        <w:rPr>
          <w:rFonts w:ascii="Times New Roman" w:hAnsi="Times New Roman" w:cs="Times New Roman"/>
          <w:sz w:val="24"/>
          <w:szCs w:val="24"/>
        </w:rPr>
        <w:t>_______</w:t>
      </w:r>
      <w:r w:rsidR="00D96996">
        <w:rPr>
          <w:rFonts w:ascii="Times New Roman" w:hAnsi="Times New Roman" w:cs="Times New Roman"/>
          <w:sz w:val="24"/>
          <w:szCs w:val="24"/>
        </w:rPr>
        <w:t>______</w:t>
      </w:r>
      <w:r w:rsidR="000D66CA" w:rsidRPr="004857F0">
        <w:rPr>
          <w:rFonts w:ascii="Times New Roman" w:hAnsi="Times New Roman" w:cs="Times New Roman"/>
          <w:sz w:val="24"/>
          <w:szCs w:val="24"/>
        </w:rPr>
        <w:t>(</w:t>
      </w:r>
      <w:r w:rsidR="005E7520">
        <w:rPr>
          <w:rFonts w:ascii="Times New Roman" w:hAnsi="Times New Roman" w:cs="Times New Roman"/>
          <w:sz w:val="24"/>
          <w:szCs w:val="24"/>
        </w:rPr>
        <w:t>____________</w:t>
      </w:r>
      <w:r w:rsidR="00D96996">
        <w:rPr>
          <w:rFonts w:ascii="Times New Roman" w:hAnsi="Times New Roman" w:cs="Times New Roman"/>
          <w:sz w:val="24"/>
          <w:szCs w:val="24"/>
        </w:rPr>
        <w:t>_____________________</w:t>
      </w:r>
      <w:r w:rsidR="005E7520">
        <w:rPr>
          <w:rFonts w:ascii="Times New Roman" w:hAnsi="Times New Roman" w:cs="Times New Roman"/>
          <w:sz w:val="24"/>
          <w:szCs w:val="24"/>
        </w:rPr>
        <w:t xml:space="preserve">) </w:t>
      </w:r>
      <w:r w:rsidR="00EE2577" w:rsidRPr="004857F0">
        <w:rPr>
          <w:rFonts w:ascii="Times New Roman" w:hAnsi="Times New Roman" w:cs="Times New Roman"/>
          <w:sz w:val="24"/>
          <w:szCs w:val="24"/>
        </w:rPr>
        <w:t>руб</w:t>
      </w:r>
      <w:r w:rsidRPr="004857F0">
        <w:rPr>
          <w:rFonts w:ascii="Times New Roman" w:hAnsi="Times New Roman" w:cs="Times New Roman"/>
          <w:sz w:val="24"/>
          <w:szCs w:val="24"/>
        </w:rPr>
        <w:t>лей</w:t>
      </w:r>
      <w:r w:rsidR="005E7520">
        <w:rPr>
          <w:rFonts w:ascii="Times New Roman" w:hAnsi="Times New Roman" w:cs="Times New Roman"/>
          <w:sz w:val="24"/>
          <w:szCs w:val="24"/>
        </w:rPr>
        <w:t>, включая НДС 18% в размере</w:t>
      </w:r>
    </w:p>
    <w:p w:rsidR="005E7520" w:rsidRDefault="005E752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 xml:space="preserve">                                                     </w:t>
      </w:r>
      <w:r w:rsidRPr="00D96996">
        <w:rPr>
          <w:rFonts w:ascii="Times New Roman" w:hAnsi="Times New Roman" w:cs="Times New Roman"/>
          <w:sz w:val="16"/>
          <w:szCs w:val="24"/>
        </w:rPr>
        <w:t xml:space="preserve">  (сумма прописью)</w:t>
      </w:r>
    </w:p>
    <w:p w:rsidR="00F96ECE" w:rsidRDefault="001823D8" w:rsidP="008F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D96996">
        <w:rPr>
          <w:rFonts w:ascii="Times New Roman" w:hAnsi="Times New Roman" w:cs="Times New Roman"/>
          <w:sz w:val="24"/>
          <w:szCs w:val="24"/>
        </w:rPr>
        <w:t>__________</w:t>
      </w:r>
      <w:r w:rsidRPr="004857F0">
        <w:rPr>
          <w:rFonts w:ascii="Times New Roman" w:hAnsi="Times New Roman" w:cs="Times New Roman"/>
          <w:sz w:val="24"/>
          <w:szCs w:val="24"/>
        </w:rPr>
        <w:t xml:space="preserve">   </w:t>
      </w:r>
      <w:r w:rsidR="00E87142" w:rsidRPr="004857F0">
        <w:rPr>
          <w:rFonts w:ascii="Times New Roman" w:hAnsi="Times New Roman" w:cs="Times New Roman"/>
          <w:sz w:val="24"/>
          <w:szCs w:val="24"/>
        </w:rPr>
        <w:t>(</w:t>
      </w:r>
      <w:r w:rsidR="00D96996">
        <w:rPr>
          <w:rFonts w:ascii="Times New Roman" w:hAnsi="Times New Roman" w:cs="Times New Roman"/>
          <w:sz w:val="24"/>
          <w:szCs w:val="24"/>
        </w:rPr>
        <w:t>______________________</w:t>
      </w:r>
      <w:r w:rsidR="00E87142" w:rsidRPr="004857F0">
        <w:rPr>
          <w:rFonts w:ascii="Times New Roman" w:hAnsi="Times New Roman" w:cs="Times New Roman"/>
          <w:sz w:val="24"/>
          <w:szCs w:val="24"/>
        </w:rPr>
        <w:t>) руб</w:t>
      </w:r>
      <w:r w:rsidR="002A093D" w:rsidRPr="004857F0">
        <w:rPr>
          <w:rFonts w:ascii="Times New Roman" w:hAnsi="Times New Roman" w:cs="Times New Roman"/>
          <w:sz w:val="24"/>
          <w:szCs w:val="24"/>
        </w:rPr>
        <w:t>лей</w:t>
      </w:r>
      <w:r w:rsidR="005E7520">
        <w:rPr>
          <w:rFonts w:ascii="Times New Roman" w:hAnsi="Times New Roman" w:cs="Times New Roman"/>
          <w:sz w:val="24"/>
          <w:szCs w:val="24"/>
        </w:rPr>
        <w:t>.</w:t>
      </w:r>
    </w:p>
    <w:p w:rsidR="005E7520" w:rsidRPr="004857F0" w:rsidRDefault="005E752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 xml:space="preserve"> </w:t>
      </w:r>
      <w:r w:rsidRPr="00D96996">
        <w:rPr>
          <w:rFonts w:ascii="Times New Roman" w:hAnsi="Times New Roman" w:cs="Times New Roman"/>
          <w:sz w:val="16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24"/>
        </w:rPr>
        <w:t xml:space="preserve">                                </w:t>
      </w:r>
      <w:r w:rsidRPr="00D96996">
        <w:rPr>
          <w:rFonts w:ascii="Times New Roman" w:hAnsi="Times New Roman" w:cs="Times New Roman"/>
          <w:sz w:val="16"/>
          <w:szCs w:val="24"/>
        </w:rPr>
        <w:t xml:space="preserve"> (сумма прописью)</w:t>
      </w:r>
    </w:p>
    <w:p w:rsidR="00857871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  <w:r w:rsidR="002A093D" w:rsidRPr="004857F0">
        <w:rPr>
          <w:rFonts w:ascii="Times New Roman" w:hAnsi="Times New Roman" w:cs="Times New Roman"/>
          <w:sz w:val="24"/>
          <w:szCs w:val="24"/>
        </w:rPr>
        <w:t>2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 </w:t>
      </w:r>
      <w:r w:rsidR="002A093D" w:rsidRPr="004857F0">
        <w:rPr>
          <w:rFonts w:ascii="Times New Roman" w:hAnsi="Times New Roman" w:cs="Times New Roman"/>
          <w:sz w:val="24"/>
          <w:szCs w:val="24"/>
        </w:rPr>
        <w:t>Оплата выполненных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2A093D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 осуществляетс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я Заказчиком в течение </w:t>
      </w:r>
      <w:r w:rsidR="00857871" w:rsidRPr="004857F0">
        <w:rPr>
          <w:rFonts w:ascii="Times New Roman" w:hAnsi="Times New Roman" w:cs="Times New Roman"/>
          <w:sz w:val="24"/>
          <w:szCs w:val="24"/>
        </w:rPr>
        <w:t>10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 (</w:t>
      </w:r>
      <w:r w:rsidR="00857871" w:rsidRPr="004857F0">
        <w:rPr>
          <w:rFonts w:ascii="Times New Roman" w:hAnsi="Times New Roman" w:cs="Times New Roman"/>
          <w:sz w:val="24"/>
          <w:szCs w:val="24"/>
        </w:rPr>
        <w:t>десяти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)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банковских дней с момента подписания Акта сдачи-приемки </w:t>
      </w:r>
      <w:r w:rsidR="005C3917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абот </w:t>
      </w:r>
      <w:r w:rsidR="00857871" w:rsidRPr="004857F0">
        <w:rPr>
          <w:rFonts w:ascii="Times New Roman" w:hAnsi="Times New Roman" w:cs="Times New Roman"/>
          <w:sz w:val="24"/>
          <w:szCs w:val="24"/>
        </w:rPr>
        <w:t>обеими Сторонами</w:t>
      </w:r>
      <w:r w:rsidR="00841027">
        <w:rPr>
          <w:rFonts w:ascii="Times New Roman" w:hAnsi="Times New Roman" w:cs="Times New Roman"/>
          <w:sz w:val="24"/>
          <w:szCs w:val="24"/>
        </w:rPr>
        <w:t xml:space="preserve">,  </w:t>
      </w:r>
      <w:r w:rsidR="00E87142" w:rsidRPr="004857F0">
        <w:rPr>
          <w:rFonts w:ascii="Times New Roman" w:hAnsi="Times New Roman" w:cs="Times New Roman"/>
          <w:sz w:val="24"/>
          <w:szCs w:val="24"/>
        </w:rPr>
        <w:t>предоставления счет-фактуры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 и выставл</w:t>
      </w:r>
      <w:r w:rsidR="00EE2577" w:rsidRPr="004857F0">
        <w:rPr>
          <w:rFonts w:ascii="Times New Roman" w:hAnsi="Times New Roman" w:cs="Times New Roman"/>
          <w:sz w:val="24"/>
          <w:szCs w:val="24"/>
        </w:rPr>
        <w:t>ения счета Исполнителем</w:t>
      </w:r>
      <w:r w:rsidR="00E54CED" w:rsidRPr="004857F0">
        <w:rPr>
          <w:rFonts w:ascii="Times New Roman" w:hAnsi="Times New Roman" w:cs="Times New Roman"/>
          <w:sz w:val="24"/>
          <w:szCs w:val="24"/>
        </w:rPr>
        <w:t xml:space="preserve"> (при наличии отчетных документов)</w:t>
      </w:r>
      <w:r w:rsidR="00EE2577" w:rsidRPr="004857F0">
        <w:rPr>
          <w:rFonts w:ascii="Times New Roman" w:hAnsi="Times New Roman" w:cs="Times New Roman"/>
          <w:sz w:val="24"/>
          <w:szCs w:val="24"/>
        </w:rPr>
        <w:t>.</w:t>
      </w:r>
      <w:r w:rsidR="00857871" w:rsidRPr="004857F0">
        <w:rPr>
          <w:rFonts w:ascii="Times New Roman" w:hAnsi="Times New Roman" w:cs="Times New Roman"/>
          <w:sz w:val="24"/>
          <w:szCs w:val="24"/>
        </w:rPr>
        <w:t xml:space="preserve"> Счет, выставленный до подписания Акта сдачи-приемки </w:t>
      </w:r>
      <w:r w:rsidR="002A093D" w:rsidRPr="004857F0">
        <w:rPr>
          <w:rFonts w:ascii="Times New Roman" w:hAnsi="Times New Roman" w:cs="Times New Roman"/>
          <w:sz w:val="24"/>
          <w:szCs w:val="24"/>
        </w:rPr>
        <w:t>р</w:t>
      </w:r>
      <w:r w:rsidR="00857871" w:rsidRPr="004857F0">
        <w:rPr>
          <w:rFonts w:ascii="Times New Roman" w:hAnsi="Times New Roman" w:cs="Times New Roman"/>
          <w:sz w:val="24"/>
          <w:szCs w:val="24"/>
        </w:rPr>
        <w:t>абот, Заказчиком не рассматривается и не является основанием для оплаты.</w:t>
      </w:r>
      <w:r w:rsidR="00857871" w:rsidRPr="004857F0" w:rsidDel="008578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 Оплата </w:t>
      </w:r>
      <w:r w:rsidR="00962828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 осуществляется безналичным спосо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бом на расчетный </w:t>
      </w:r>
      <w:r w:rsidR="00F96ECE" w:rsidRPr="004857F0">
        <w:rPr>
          <w:rFonts w:ascii="Times New Roman" w:hAnsi="Times New Roman" w:cs="Times New Roman"/>
          <w:sz w:val="24"/>
          <w:szCs w:val="24"/>
        </w:rPr>
        <w:t>счет Исполнителя в национальной валюте Российской Федерации.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="00F96ECE" w:rsidRPr="004857F0">
        <w:rPr>
          <w:rFonts w:ascii="Times New Roman" w:hAnsi="Times New Roman" w:cs="Times New Roman"/>
          <w:sz w:val="24"/>
          <w:szCs w:val="24"/>
        </w:rPr>
        <w:t>. Датой исполнения Заказчиком обязатель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ств по оплате </w:t>
      </w:r>
      <w:r w:rsidR="00962828" w:rsidRPr="004857F0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F96ECE" w:rsidRPr="004857F0">
        <w:rPr>
          <w:rFonts w:ascii="Times New Roman" w:hAnsi="Times New Roman" w:cs="Times New Roman"/>
          <w:sz w:val="24"/>
          <w:szCs w:val="24"/>
        </w:rPr>
        <w:t>признается дата списания денежных сре</w:t>
      </w:r>
      <w:proofErr w:type="gramStart"/>
      <w:r w:rsidR="00F96ECE" w:rsidRPr="004857F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="00F96ECE" w:rsidRPr="004857F0">
        <w:rPr>
          <w:rFonts w:ascii="Times New Roman" w:hAnsi="Times New Roman" w:cs="Times New Roman"/>
          <w:sz w:val="24"/>
          <w:szCs w:val="24"/>
        </w:rPr>
        <w:t>асчетного счета Заказчика.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 При прекращении </w:t>
      </w:r>
      <w:r w:rsidR="00962828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 в случаях, предусмотр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енных п. </w:t>
      </w:r>
      <w:r w:rsidR="007B4647">
        <w:rPr>
          <w:rFonts w:ascii="Times New Roman" w:hAnsi="Times New Roman" w:cs="Times New Roman"/>
          <w:sz w:val="24"/>
          <w:szCs w:val="24"/>
        </w:rPr>
        <w:t>10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.3. Договора, расчеты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между Заказчиком и Исполнителем производятся за фактически выполненную </w:t>
      </w:r>
      <w:r w:rsidR="00405A1A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аботу.</w:t>
      </w:r>
    </w:p>
    <w:p w:rsidR="00EE2577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7749" w:rsidRPr="004857F0" w:rsidRDefault="0026774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8F65A1" w:rsidRDefault="007522C9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96ECE" w:rsidRPr="008F65A1">
        <w:rPr>
          <w:rFonts w:ascii="Times New Roman" w:hAnsi="Times New Roman" w:cs="Times New Roman"/>
          <w:b/>
          <w:sz w:val="24"/>
          <w:szCs w:val="24"/>
        </w:rPr>
        <w:t>. ПРАВА И ОБЯЗАННОСТИ СТОРОН</w:t>
      </w:r>
    </w:p>
    <w:p w:rsidR="00EE2577" w:rsidRPr="004857F0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.1. Обязанности Заказчика: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.1.1. Назначить </w:t>
      </w:r>
      <w:r w:rsidR="00D104F0">
        <w:rPr>
          <w:rFonts w:ascii="Times New Roman" w:hAnsi="Times New Roman" w:cs="Times New Roman"/>
          <w:sz w:val="24"/>
          <w:szCs w:val="24"/>
        </w:rPr>
        <w:t xml:space="preserve">приказом Комиссию для проведения Работ, в том числе </w:t>
      </w:r>
      <w:r w:rsidR="00F96ECE" w:rsidRPr="004857F0">
        <w:rPr>
          <w:rFonts w:ascii="Times New Roman" w:hAnsi="Times New Roman" w:cs="Times New Roman"/>
          <w:sz w:val="24"/>
          <w:szCs w:val="24"/>
        </w:rPr>
        <w:t>ответственного за взаимодействие Зак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азчика и Исполнителя </w:t>
      </w:r>
      <w:r w:rsidR="00F96ECE" w:rsidRPr="004857F0">
        <w:rPr>
          <w:rFonts w:ascii="Times New Roman" w:hAnsi="Times New Roman" w:cs="Times New Roman"/>
          <w:sz w:val="24"/>
          <w:szCs w:val="24"/>
        </w:rPr>
        <w:t>с целью оперативного и качественного выполнения</w:t>
      </w:r>
      <w:r w:rsidR="00962828" w:rsidRPr="004857F0">
        <w:rPr>
          <w:rFonts w:ascii="Times New Roman" w:hAnsi="Times New Roman" w:cs="Times New Roman"/>
          <w:sz w:val="24"/>
          <w:szCs w:val="24"/>
        </w:rPr>
        <w:t xml:space="preserve"> 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.1.2. Предоставить Исполнителю всю необходимую, достаточ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ную, достоверную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информацию (документацию) для проведения </w:t>
      </w:r>
      <w:r w:rsidR="00962828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</w:t>
      </w:r>
      <w:r w:rsidR="0059038F">
        <w:rPr>
          <w:rFonts w:ascii="Times New Roman" w:hAnsi="Times New Roman" w:cs="Times New Roman"/>
          <w:sz w:val="24"/>
          <w:szCs w:val="24"/>
        </w:rPr>
        <w:t>, в том числе</w:t>
      </w:r>
      <w:r w:rsidR="00F96ECE" w:rsidRPr="004857F0">
        <w:rPr>
          <w:rFonts w:ascii="Times New Roman" w:hAnsi="Times New Roman" w:cs="Times New Roman"/>
          <w:sz w:val="24"/>
          <w:szCs w:val="24"/>
        </w:rPr>
        <w:t>:</w:t>
      </w:r>
    </w:p>
    <w:p w:rsidR="00F96ECE" w:rsidRPr="004857F0" w:rsidRDefault="00F96EC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• </w:t>
      </w:r>
      <w:r w:rsidR="0059038F">
        <w:rPr>
          <w:rFonts w:ascii="Times New Roman" w:hAnsi="Times New Roman" w:cs="Times New Roman"/>
          <w:sz w:val="24"/>
          <w:szCs w:val="24"/>
        </w:rPr>
        <w:t>к</w:t>
      </w:r>
      <w:r w:rsidRPr="004857F0">
        <w:rPr>
          <w:rFonts w:ascii="Times New Roman" w:hAnsi="Times New Roman" w:cs="Times New Roman"/>
          <w:sz w:val="24"/>
          <w:szCs w:val="24"/>
        </w:rPr>
        <w:t>оп</w:t>
      </w:r>
      <w:r w:rsidR="00D96A89" w:rsidRPr="004857F0">
        <w:rPr>
          <w:rFonts w:ascii="Times New Roman" w:hAnsi="Times New Roman" w:cs="Times New Roman"/>
          <w:sz w:val="24"/>
          <w:szCs w:val="24"/>
        </w:rPr>
        <w:t xml:space="preserve">ию приказа о создании Комиссии по </w:t>
      </w:r>
      <w:r w:rsidRPr="004857F0">
        <w:rPr>
          <w:rFonts w:ascii="Times New Roman" w:hAnsi="Times New Roman" w:cs="Times New Roman"/>
          <w:sz w:val="24"/>
          <w:szCs w:val="24"/>
        </w:rPr>
        <w:t>проведени</w:t>
      </w:r>
      <w:r w:rsidR="00D96A89" w:rsidRPr="004857F0">
        <w:rPr>
          <w:rFonts w:ascii="Times New Roman" w:hAnsi="Times New Roman" w:cs="Times New Roman"/>
          <w:sz w:val="24"/>
          <w:szCs w:val="24"/>
        </w:rPr>
        <w:t>ю</w:t>
      </w:r>
      <w:r w:rsidRPr="004857F0">
        <w:rPr>
          <w:rFonts w:ascii="Times New Roman" w:hAnsi="Times New Roman" w:cs="Times New Roman"/>
          <w:sz w:val="24"/>
          <w:szCs w:val="24"/>
        </w:rPr>
        <w:t xml:space="preserve"> специальной оценки условий труда;</w:t>
      </w:r>
    </w:p>
    <w:p w:rsidR="00F96ECE" w:rsidRPr="004857F0" w:rsidRDefault="00F96EC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• </w:t>
      </w:r>
      <w:r w:rsidR="0059038F">
        <w:rPr>
          <w:rFonts w:ascii="Times New Roman" w:hAnsi="Times New Roman" w:cs="Times New Roman"/>
          <w:sz w:val="24"/>
          <w:szCs w:val="24"/>
        </w:rPr>
        <w:t>т</w:t>
      </w:r>
      <w:r w:rsidRPr="004857F0">
        <w:rPr>
          <w:rFonts w:ascii="Times New Roman" w:hAnsi="Times New Roman" w:cs="Times New Roman"/>
          <w:sz w:val="24"/>
          <w:szCs w:val="24"/>
        </w:rPr>
        <w:t>ехническую (эксплуатационную) документацию н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а производственное оборудование </w:t>
      </w:r>
      <w:r w:rsidRPr="004857F0">
        <w:rPr>
          <w:rFonts w:ascii="Times New Roman" w:hAnsi="Times New Roman" w:cs="Times New Roman"/>
          <w:sz w:val="24"/>
          <w:szCs w:val="24"/>
        </w:rPr>
        <w:t>(машины, механизмы, инструменты и приспособления),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 используемое на рабочих местах </w:t>
      </w:r>
      <w:r w:rsidR="00D96A89" w:rsidRPr="004857F0">
        <w:rPr>
          <w:rFonts w:ascii="Times New Roman" w:hAnsi="Times New Roman" w:cs="Times New Roman"/>
          <w:sz w:val="24"/>
          <w:szCs w:val="24"/>
        </w:rPr>
        <w:t xml:space="preserve">на </w:t>
      </w:r>
      <w:r w:rsidRPr="004857F0">
        <w:rPr>
          <w:rFonts w:ascii="Times New Roman" w:hAnsi="Times New Roman" w:cs="Times New Roman"/>
          <w:sz w:val="24"/>
          <w:szCs w:val="24"/>
        </w:rPr>
        <w:t>которы</w:t>
      </w:r>
      <w:r w:rsidR="00D96A89" w:rsidRPr="004857F0">
        <w:rPr>
          <w:rFonts w:ascii="Times New Roman" w:hAnsi="Times New Roman" w:cs="Times New Roman"/>
          <w:sz w:val="24"/>
          <w:szCs w:val="24"/>
        </w:rPr>
        <w:t>х</w:t>
      </w:r>
      <w:r w:rsidRPr="004857F0">
        <w:rPr>
          <w:rFonts w:ascii="Times New Roman" w:hAnsi="Times New Roman" w:cs="Times New Roman"/>
          <w:sz w:val="24"/>
          <w:szCs w:val="24"/>
        </w:rPr>
        <w:t xml:space="preserve"> п</w:t>
      </w:r>
      <w:r w:rsidR="00D96A89" w:rsidRPr="004857F0">
        <w:rPr>
          <w:rFonts w:ascii="Times New Roman" w:hAnsi="Times New Roman" w:cs="Times New Roman"/>
          <w:sz w:val="24"/>
          <w:szCs w:val="24"/>
        </w:rPr>
        <w:t>роводится идентификация потенциально вредных и опасных производственных факторов</w:t>
      </w:r>
      <w:r w:rsidRPr="004857F0">
        <w:rPr>
          <w:rFonts w:ascii="Times New Roman" w:hAnsi="Times New Roman" w:cs="Times New Roman"/>
          <w:sz w:val="24"/>
          <w:szCs w:val="24"/>
        </w:rPr>
        <w:t>;</w:t>
      </w:r>
    </w:p>
    <w:p w:rsidR="00F96ECE" w:rsidRPr="004857F0" w:rsidRDefault="00F96EC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• </w:t>
      </w:r>
      <w:r w:rsidR="0059038F">
        <w:rPr>
          <w:rFonts w:ascii="Times New Roman" w:hAnsi="Times New Roman" w:cs="Times New Roman"/>
          <w:sz w:val="24"/>
          <w:szCs w:val="24"/>
        </w:rPr>
        <w:t>р</w:t>
      </w:r>
      <w:r w:rsidRPr="004857F0">
        <w:rPr>
          <w:rFonts w:ascii="Times New Roman" w:hAnsi="Times New Roman" w:cs="Times New Roman"/>
          <w:sz w:val="24"/>
          <w:szCs w:val="24"/>
        </w:rPr>
        <w:t>езультаты ранее проводившихся на рабочих м</w:t>
      </w:r>
      <w:r w:rsidR="00D96A89" w:rsidRPr="004857F0">
        <w:rPr>
          <w:rFonts w:ascii="Times New Roman" w:hAnsi="Times New Roman" w:cs="Times New Roman"/>
          <w:sz w:val="24"/>
          <w:szCs w:val="24"/>
        </w:rPr>
        <w:t xml:space="preserve">естах </w:t>
      </w:r>
      <w:r w:rsidRPr="004857F0">
        <w:rPr>
          <w:rFonts w:ascii="Times New Roman" w:hAnsi="Times New Roman" w:cs="Times New Roman"/>
          <w:sz w:val="24"/>
          <w:szCs w:val="24"/>
        </w:rPr>
        <w:t>исследований (испытаний) и измерений вредных и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 (или) опасных производственных </w:t>
      </w:r>
      <w:r w:rsidRPr="004857F0">
        <w:rPr>
          <w:rFonts w:ascii="Times New Roman" w:hAnsi="Times New Roman" w:cs="Times New Roman"/>
          <w:sz w:val="24"/>
          <w:szCs w:val="24"/>
        </w:rPr>
        <w:t>факторов.</w:t>
      </w:r>
    </w:p>
    <w:p w:rsidR="00F96ECE" w:rsidRPr="004857F0" w:rsidRDefault="00F96EC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Все предоставляемые Заказчиком копии документов должны быть на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длежащим образом </w:t>
      </w:r>
      <w:r w:rsidRPr="004857F0">
        <w:rPr>
          <w:rFonts w:ascii="Times New Roman" w:hAnsi="Times New Roman" w:cs="Times New Roman"/>
          <w:sz w:val="24"/>
          <w:szCs w:val="24"/>
        </w:rPr>
        <w:t>заверены уполномоченным представителем Заказчика.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.1.</w:t>
      </w:r>
      <w:r w:rsidR="0053313B">
        <w:rPr>
          <w:rFonts w:ascii="Times New Roman" w:hAnsi="Times New Roman" w:cs="Times New Roman"/>
          <w:sz w:val="24"/>
          <w:szCs w:val="24"/>
        </w:rPr>
        <w:t>3</w:t>
      </w:r>
      <w:r w:rsidR="00F96ECE" w:rsidRPr="004857F0">
        <w:rPr>
          <w:rFonts w:ascii="Times New Roman" w:hAnsi="Times New Roman" w:cs="Times New Roman"/>
          <w:sz w:val="24"/>
          <w:szCs w:val="24"/>
        </w:rPr>
        <w:t>. Не предпринимать каких-либо преднамер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енных действий, направленных на </w:t>
      </w:r>
      <w:r w:rsidR="00F96ECE" w:rsidRPr="004857F0">
        <w:rPr>
          <w:rFonts w:ascii="Times New Roman" w:hAnsi="Times New Roman" w:cs="Times New Roman"/>
          <w:sz w:val="24"/>
          <w:szCs w:val="24"/>
        </w:rPr>
        <w:t>сужение круга вопросов, подлежащих выясне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нию при проведении Исполнителем </w:t>
      </w:r>
      <w:r w:rsidR="00F96ECE" w:rsidRPr="004857F0">
        <w:rPr>
          <w:rFonts w:ascii="Times New Roman" w:hAnsi="Times New Roman" w:cs="Times New Roman"/>
          <w:sz w:val="24"/>
          <w:szCs w:val="24"/>
        </w:rPr>
        <w:t>идентификации потенциально вредных и (или) опас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ных производственных факторов и </w:t>
      </w:r>
      <w:r w:rsidR="00F96ECE" w:rsidRPr="004857F0">
        <w:rPr>
          <w:rFonts w:ascii="Times New Roman" w:hAnsi="Times New Roman" w:cs="Times New Roman"/>
          <w:sz w:val="24"/>
          <w:szCs w:val="24"/>
        </w:rPr>
        <w:t>влияющих на результаты ее проведения.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.1.</w:t>
      </w:r>
      <w:r w:rsidR="0053313B">
        <w:rPr>
          <w:rFonts w:ascii="Times New Roman" w:hAnsi="Times New Roman" w:cs="Times New Roman"/>
          <w:sz w:val="24"/>
          <w:szCs w:val="24"/>
        </w:rPr>
        <w:t>4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 </w:t>
      </w:r>
      <w:r w:rsidR="006772E7" w:rsidRPr="004857F0">
        <w:rPr>
          <w:rFonts w:ascii="Times New Roman" w:hAnsi="Times New Roman" w:cs="Times New Roman"/>
          <w:sz w:val="24"/>
          <w:szCs w:val="24"/>
        </w:rPr>
        <w:t>Информировать Исполнителя, в течение 3 (трех) календарных дней с момента фактического изменения</w:t>
      </w:r>
      <w:r w:rsidR="006772E7">
        <w:rPr>
          <w:rFonts w:ascii="Times New Roman" w:hAnsi="Times New Roman" w:cs="Times New Roman"/>
          <w:sz w:val="24"/>
          <w:szCs w:val="24"/>
        </w:rPr>
        <w:t xml:space="preserve">, </w:t>
      </w:r>
      <w:r w:rsidR="006772E7" w:rsidRPr="004857F0">
        <w:rPr>
          <w:rFonts w:ascii="Times New Roman" w:hAnsi="Times New Roman" w:cs="Times New Roman"/>
          <w:sz w:val="24"/>
          <w:szCs w:val="24"/>
        </w:rPr>
        <w:t>о</w:t>
      </w:r>
      <w:r w:rsidR="006772E7">
        <w:rPr>
          <w:rFonts w:ascii="Times New Roman" w:hAnsi="Times New Roman" w:cs="Times New Roman"/>
          <w:sz w:val="24"/>
          <w:szCs w:val="24"/>
        </w:rPr>
        <w:t xml:space="preserve">бо </w:t>
      </w:r>
      <w:r w:rsidR="006772E7" w:rsidRPr="004857F0">
        <w:rPr>
          <w:rFonts w:ascii="Times New Roman" w:hAnsi="Times New Roman" w:cs="Times New Roman"/>
          <w:sz w:val="24"/>
          <w:szCs w:val="24"/>
        </w:rPr>
        <w:t xml:space="preserve">всех изменениях в предоставленных им документах/ информации (п. </w:t>
      </w:r>
      <w:r w:rsidR="006772E7" w:rsidRPr="00011755">
        <w:rPr>
          <w:rFonts w:ascii="Times New Roman" w:hAnsi="Times New Roman" w:cs="Times New Roman"/>
          <w:sz w:val="24"/>
          <w:szCs w:val="24"/>
        </w:rPr>
        <w:t>5</w:t>
      </w:r>
      <w:r w:rsidR="006772E7" w:rsidRPr="004857F0">
        <w:rPr>
          <w:rFonts w:ascii="Times New Roman" w:hAnsi="Times New Roman" w:cs="Times New Roman"/>
          <w:sz w:val="24"/>
          <w:szCs w:val="24"/>
        </w:rPr>
        <w:t>.1.2</w:t>
      </w:r>
      <w:r w:rsidR="006772E7">
        <w:rPr>
          <w:rFonts w:ascii="Times New Roman" w:hAnsi="Times New Roman" w:cs="Times New Roman"/>
          <w:sz w:val="24"/>
          <w:szCs w:val="24"/>
        </w:rPr>
        <w:t xml:space="preserve">. </w:t>
      </w:r>
      <w:r w:rsidR="00011755">
        <w:rPr>
          <w:rFonts w:ascii="Times New Roman" w:hAnsi="Times New Roman" w:cs="Times New Roman"/>
          <w:sz w:val="24"/>
          <w:szCs w:val="24"/>
        </w:rPr>
        <w:t>Договора)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.1.</w:t>
      </w:r>
      <w:r w:rsidR="0053313B">
        <w:rPr>
          <w:rFonts w:ascii="Times New Roman" w:hAnsi="Times New Roman" w:cs="Times New Roman"/>
          <w:sz w:val="24"/>
          <w:szCs w:val="24"/>
        </w:rPr>
        <w:t>5</w:t>
      </w:r>
      <w:r w:rsidR="00F96ECE" w:rsidRPr="004857F0">
        <w:rPr>
          <w:rFonts w:ascii="Times New Roman" w:hAnsi="Times New Roman" w:cs="Times New Roman"/>
          <w:sz w:val="24"/>
          <w:szCs w:val="24"/>
        </w:rPr>
        <w:t>. Обеспечить готовность рабочих мест для проведен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ия на них объема работ согласно </w:t>
      </w:r>
      <w:r w:rsidR="00F96ECE" w:rsidRPr="004857F0">
        <w:rPr>
          <w:rFonts w:ascii="Times New Roman" w:hAnsi="Times New Roman" w:cs="Times New Roman"/>
          <w:sz w:val="24"/>
          <w:szCs w:val="24"/>
        </w:rPr>
        <w:t>настоящему Договору в согласованные Сторонами сроки.</w:t>
      </w:r>
    </w:p>
    <w:p w:rsidR="00F96ECE" w:rsidRPr="00A341C8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41C8">
        <w:rPr>
          <w:rFonts w:ascii="Times New Roman" w:hAnsi="Times New Roman" w:cs="Times New Roman"/>
          <w:sz w:val="24"/>
          <w:szCs w:val="24"/>
        </w:rPr>
        <w:t>6</w:t>
      </w:r>
      <w:r w:rsidR="00F96ECE" w:rsidRPr="00A341C8">
        <w:rPr>
          <w:rFonts w:ascii="Times New Roman" w:hAnsi="Times New Roman" w:cs="Times New Roman"/>
          <w:sz w:val="24"/>
          <w:szCs w:val="24"/>
        </w:rPr>
        <w:t>.1.</w:t>
      </w:r>
      <w:r w:rsidR="0053313B" w:rsidRPr="00A341C8">
        <w:rPr>
          <w:rFonts w:ascii="Times New Roman" w:hAnsi="Times New Roman" w:cs="Times New Roman"/>
          <w:sz w:val="24"/>
          <w:szCs w:val="24"/>
        </w:rPr>
        <w:t>6</w:t>
      </w:r>
      <w:r w:rsidR="00F96ECE" w:rsidRPr="00A341C8">
        <w:rPr>
          <w:rFonts w:ascii="Times New Roman" w:hAnsi="Times New Roman" w:cs="Times New Roman"/>
          <w:sz w:val="24"/>
          <w:szCs w:val="24"/>
        </w:rPr>
        <w:t>. Обеспечить беспрепятственный доступ с</w:t>
      </w:r>
      <w:r w:rsidR="00EE2577" w:rsidRPr="00A341C8">
        <w:rPr>
          <w:rFonts w:ascii="Times New Roman" w:hAnsi="Times New Roman" w:cs="Times New Roman"/>
          <w:sz w:val="24"/>
          <w:szCs w:val="24"/>
        </w:rPr>
        <w:t xml:space="preserve">пециалистов Исполнителя ко всей </w:t>
      </w:r>
      <w:r w:rsidR="00C43968" w:rsidRPr="00A341C8">
        <w:rPr>
          <w:rFonts w:ascii="Times New Roman" w:hAnsi="Times New Roman" w:cs="Times New Roman"/>
          <w:sz w:val="24"/>
          <w:szCs w:val="24"/>
        </w:rPr>
        <w:t xml:space="preserve">документацией </w:t>
      </w:r>
      <w:r w:rsidR="00F96ECE" w:rsidRPr="00A341C8">
        <w:rPr>
          <w:rFonts w:ascii="Times New Roman" w:hAnsi="Times New Roman" w:cs="Times New Roman"/>
          <w:sz w:val="24"/>
          <w:szCs w:val="24"/>
        </w:rPr>
        <w:t>на все рабочие м</w:t>
      </w:r>
      <w:r w:rsidR="00EE2577" w:rsidRPr="00A341C8">
        <w:rPr>
          <w:rFonts w:ascii="Times New Roman" w:hAnsi="Times New Roman" w:cs="Times New Roman"/>
          <w:sz w:val="24"/>
          <w:szCs w:val="24"/>
        </w:rPr>
        <w:t xml:space="preserve">еста, на которых осуществляется </w:t>
      </w:r>
      <w:r w:rsidR="00F96ECE" w:rsidRPr="00A341C8">
        <w:rPr>
          <w:rFonts w:ascii="Times New Roman" w:hAnsi="Times New Roman" w:cs="Times New Roman"/>
          <w:sz w:val="24"/>
          <w:szCs w:val="24"/>
        </w:rPr>
        <w:t>идентификация потенциально вредных и (или) опасных производственных факторов.</w:t>
      </w:r>
    </w:p>
    <w:p w:rsidR="00E1258D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41C8">
        <w:rPr>
          <w:rFonts w:ascii="Times New Roman" w:hAnsi="Times New Roman" w:cs="Times New Roman"/>
          <w:sz w:val="24"/>
          <w:szCs w:val="24"/>
        </w:rPr>
        <w:t>6</w:t>
      </w:r>
      <w:r w:rsidRPr="00A341C8">
        <w:rPr>
          <w:rFonts w:ascii="Times New Roman" w:hAnsi="Times New Roman" w:cs="Times New Roman"/>
          <w:sz w:val="24"/>
          <w:szCs w:val="24"/>
        </w:rPr>
        <w:t>.1.</w:t>
      </w:r>
      <w:r w:rsidR="0053313B" w:rsidRPr="00A341C8">
        <w:rPr>
          <w:rFonts w:ascii="Times New Roman" w:hAnsi="Times New Roman" w:cs="Times New Roman"/>
          <w:sz w:val="24"/>
          <w:szCs w:val="24"/>
        </w:rPr>
        <w:t>7</w:t>
      </w:r>
      <w:r w:rsidR="00E1258D" w:rsidRPr="00A341C8">
        <w:rPr>
          <w:rFonts w:ascii="Times New Roman" w:hAnsi="Times New Roman" w:cs="Times New Roman"/>
          <w:sz w:val="24"/>
          <w:szCs w:val="24"/>
        </w:rPr>
        <w:t xml:space="preserve">. В течение </w:t>
      </w:r>
      <w:r w:rsidR="00E54CED" w:rsidRPr="00A341C8">
        <w:rPr>
          <w:rFonts w:ascii="Times New Roman" w:hAnsi="Times New Roman" w:cs="Times New Roman"/>
          <w:sz w:val="24"/>
          <w:szCs w:val="24"/>
        </w:rPr>
        <w:t>10</w:t>
      </w:r>
      <w:r w:rsidR="00E1258D" w:rsidRPr="00A341C8">
        <w:rPr>
          <w:rFonts w:ascii="Times New Roman" w:hAnsi="Times New Roman" w:cs="Times New Roman"/>
          <w:sz w:val="24"/>
          <w:szCs w:val="24"/>
        </w:rPr>
        <w:t xml:space="preserve"> (</w:t>
      </w:r>
      <w:r w:rsidR="00E54CED" w:rsidRPr="00A341C8">
        <w:rPr>
          <w:rFonts w:ascii="Times New Roman" w:hAnsi="Times New Roman" w:cs="Times New Roman"/>
          <w:sz w:val="24"/>
          <w:szCs w:val="24"/>
        </w:rPr>
        <w:t>десяти</w:t>
      </w:r>
      <w:r w:rsidR="00E1258D" w:rsidRPr="00A341C8">
        <w:rPr>
          <w:rFonts w:ascii="Times New Roman" w:hAnsi="Times New Roman" w:cs="Times New Roman"/>
          <w:sz w:val="24"/>
          <w:szCs w:val="24"/>
        </w:rPr>
        <w:t>) рабочих дней с момента получения</w:t>
      </w:r>
      <w:r w:rsidR="00E1258D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59038F" w:rsidRPr="004857F0">
        <w:rPr>
          <w:rFonts w:ascii="Times New Roman" w:hAnsi="Times New Roman" w:cs="Times New Roman"/>
          <w:sz w:val="24"/>
          <w:szCs w:val="24"/>
        </w:rPr>
        <w:t>Акта приема-передачи отчетных документов</w:t>
      </w:r>
      <w:r w:rsidR="0059038F">
        <w:rPr>
          <w:rFonts w:ascii="Times New Roman" w:hAnsi="Times New Roman" w:cs="Times New Roman"/>
          <w:sz w:val="24"/>
          <w:szCs w:val="24"/>
        </w:rPr>
        <w:t xml:space="preserve"> и Акта сдачи-приемки Работ</w:t>
      </w:r>
      <w:r w:rsidR="00E1258D" w:rsidRPr="004857F0">
        <w:rPr>
          <w:rFonts w:ascii="Times New Roman" w:hAnsi="Times New Roman" w:cs="Times New Roman"/>
          <w:sz w:val="24"/>
          <w:szCs w:val="24"/>
        </w:rPr>
        <w:t>, подписать полученные Акты и вернуть один экземпляр Акт</w:t>
      </w:r>
      <w:r w:rsidR="0059038F">
        <w:rPr>
          <w:rFonts w:ascii="Times New Roman" w:hAnsi="Times New Roman" w:cs="Times New Roman"/>
          <w:sz w:val="24"/>
          <w:szCs w:val="24"/>
        </w:rPr>
        <w:t>ов</w:t>
      </w:r>
      <w:r w:rsidR="00E1258D" w:rsidRPr="004857F0">
        <w:rPr>
          <w:rFonts w:ascii="Times New Roman" w:hAnsi="Times New Roman" w:cs="Times New Roman"/>
          <w:sz w:val="24"/>
          <w:szCs w:val="24"/>
        </w:rPr>
        <w:t xml:space="preserve"> Исполнителю, или направить Исполнителю мотивированный отказ от подписания Акта.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.1.</w:t>
      </w:r>
      <w:r w:rsidR="0053313B">
        <w:rPr>
          <w:rFonts w:ascii="Times New Roman" w:hAnsi="Times New Roman" w:cs="Times New Roman"/>
          <w:sz w:val="24"/>
          <w:szCs w:val="24"/>
        </w:rPr>
        <w:t>8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 </w:t>
      </w:r>
      <w:r w:rsidR="002F7902" w:rsidRPr="004857F0">
        <w:rPr>
          <w:rFonts w:ascii="Times New Roman" w:hAnsi="Times New Roman" w:cs="Times New Roman"/>
          <w:sz w:val="24"/>
          <w:szCs w:val="24"/>
        </w:rPr>
        <w:t>При условии надлежащего выполнения Работ п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ринять и оплатить результаты </w:t>
      </w:r>
      <w:r w:rsidR="002F7902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 (в том чи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сле при досрочном выполнении) в </w:t>
      </w:r>
      <w:r w:rsidR="00F96ECE" w:rsidRPr="004857F0">
        <w:rPr>
          <w:rFonts w:ascii="Times New Roman" w:hAnsi="Times New Roman" w:cs="Times New Roman"/>
          <w:sz w:val="24"/>
          <w:szCs w:val="24"/>
        </w:rPr>
        <w:t>порядке и в сроки, предусмотренные настоящим Договором.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.2. Права Заказчика: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.2.1. Требовать от Исполнителя предоставления документов, подтверждающих право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F96ECE" w:rsidRPr="004857F0">
        <w:rPr>
          <w:rFonts w:ascii="Times New Roman" w:hAnsi="Times New Roman" w:cs="Times New Roman"/>
          <w:sz w:val="24"/>
          <w:szCs w:val="24"/>
        </w:rPr>
        <w:t>(соответствие) Исполнителя на выполнение работ в обл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асти специальной оценки условий </w:t>
      </w:r>
      <w:r w:rsidR="00F96ECE" w:rsidRPr="004857F0">
        <w:rPr>
          <w:rFonts w:ascii="Times New Roman" w:hAnsi="Times New Roman" w:cs="Times New Roman"/>
          <w:sz w:val="24"/>
          <w:szCs w:val="24"/>
        </w:rPr>
        <w:t>труда.</w:t>
      </w:r>
    </w:p>
    <w:p w:rsidR="002F7902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.2.2. Знакомиться с процессом выполнения р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абот в порядке, предусмотренном </w:t>
      </w:r>
      <w:r w:rsidR="00F96ECE" w:rsidRPr="004857F0">
        <w:rPr>
          <w:rFonts w:ascii="Times New Roman" w:hAnsi="Times New Roman" w:cs="Times New Roman"/>
          <w:sz w:val="24"/>
          <w:szCs w:val="24"/>
        </w:rPr>
        <w:t>настоящим Договором, не вмешиваясь в профессиональную деятельность Исполнителя</w:t>
      </w:r>
      <w:r w:rsidR="002F7902" w:rsidRPr="004857F0">
        <w:rPr>
          <w:rFonts w:ascii="Times New Roman" w:hAnsi="Times New Roman" w:cs="Times New Roman"/>
          <w:sz w:val="24"/>
          <w:szCs w:val="24"/>
        </w:rPr>
        <w:t>.</w:t>
      </w:r>
    </w:p>
    <w:p w:rsidR="002F7902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F7902" w:rsidRPr="004857F0">
        <w:rPr>
          <w:rFonts w:ascii="Times New Roman" w:hAnsi="Times New Roman" w:cs="Times New Roman"/>
          <w:sz w:val="24"/>
          <w:szCs w:val="24"/>
        </w:rPr>
        <w:t xml:space="preserve">.2.3. Запрашивать у Исполнителя информацию о ходе Работ. 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.3. Обязанности Исполнителя: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.3.1. Провести на рабочих местах, представленных Зака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зчиком, </w:t>
      </w:r>
      <w:r w:rsidR="002F7902" w:rsidRPr="004857F0">
        <w:rPr>
          <w:rFonts w:ascii="Times New Roman" w:hAnsi="Times New Roman" w:cs="Times New Roman"/>
          <w:sz w:val="24"/>
          <w:szCs w:val="24"/>
        </w:rPr>
        <w:t>Р</w:t>
      </w:r>
      <w:r w:rsidR="0059038F">
        <w:rPr>
          <w:rFonts w:ascii="Times New Roman" w:hAnsi="Times New Roman" w:cs="Times New Roman"/>
          <w:sz w:val="24"/>
          <w:szCs w:val="24"/>
        </w:rPr>
        <w:t>аботы согласно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.3.2. Выполнить </w:t>
      </w:r>
      <w:r w:rsidR="002F7902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аботы в объеме и сроки, предусмотренные настоящим Договором.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.3.3. Выполнить </w:t>
      </w:r>
      <w:r w:rsidR="002F7902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аботы в соответствии с треб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ованиями Федерального закона от </w:t>
      </w:r>
      <w:r w:rsidR="0059038F">
        <w:rPr>
          <w:rFonts w:ascii="Times New Roman" w:hAnsi="Times New Roman" w:cs="Times New Roman"/>
          <w:sz w:val="24"/>
          <w:szCs w:val="24"/>
        </w:rPr>
        <w:t xml:space="preserve">28.12.2013 г. N </w:t>
      </w:r>
      <w:r w:rsidR="00F96ECE" w:rsidRPr="004857F0">
        <w:rPr>
          <w:rFonts w:ascii="Times New Roman" w:hAnsi="Times New Roman" w:cs="Times New Roman"/>
          <w:sz w:val="24"/>
          <w:szCs w:val="24"/>
        </w:rPr>
        <w:t>426-ФЗ «О специальной оценке условий тр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уда», действующими нормативными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актами Российской Федерации в области специальной оценки 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условий труда, в области охраны </w:t>
      </w:r>
      <w:r w:rsidR="00F96ECE" w:rsidRPr="004857F0">
        <w:rPr>
          <w:rFonts w:ascii="Times New Roman" w:hAnsi="Times New Roman" w:cs="Times New Roman"/>
          <w:sz w:val="24"/>
          <w:szCs w:val="24"/>
        </w:rPr>
        <w:t>труда.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.3.4. </w:t>
      </w:r>
      <w:r w:rsidR="00B8770E">
        <w:rPr>
          <w:rFonts w:ascii="Times New Roman" w:hAnsi="Times New Roman" w:cs="Times New Roman"/>
          <w:sz w:val="24"/>
          <w:szCs w:val="24"/>
        </w:rPr>
        <w:t xml:space="preserve">Произвести оформление всех </w:t>
      </w:r>
      <w:r w:rsidR="00B8770E" w:rsidRPr="004857F0">
        <w:rPr>
          <w:rFonts w:ascii="Times New Roman" w:hAnsi="Times New Roman" w:cs="Times New Roman"/>
          <w:sz w:val="24"/>
          <w:szCs w:val="24"/>
        </w:rPr>
        <w:t xml:space="preserve">необходимых отчетных документов согласно </w:t>
      </w:r>
      <w:r w:rsidR="00B8770E">
        <w:rPr>
          <w:rFonts w:ascii="Times New Roman" w:hAnsi="Times New Roman" w:cs="Times New Roman"/>
          <w:sz w:val="24"/>
          <w:szCs w:val="24"/>
        </w:rPr>
        <w:t xml:space="preserve">условиям </w:t>
      </w:r>
      <w:r w:rsidR="00B8770E" w:rsidRPr="004857F0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630078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.3.5</w:t>
      </w:r>
      <w:r w:rsidR="00630078" w:rsidRPr="004857F0">
        <w:rPr>
          <w:rFonts w:ascii="Times New Roman" w:hAnsi="Times New Roman" w:cs="Times New Roman"/>
          <w:sz w:val="24"/>
          <w:szCs w:val="24"/>
        </w:rPr>
        <w:t xml:space="preserve">. Исполнитель обязан, по окончании выполнения </w:t>
      </w:r>
      <w:r w:rsidR="00405A1A">
        <w:rPr>
          <w:rFonts w:ascii="Times New Roman" w:hAnsi="Times New Roman" w:cs="Times New Roman"/>
          <w:sz w:val="24"/>
          <w:szCs w:val="24"/>
        </w:rPr>
        <w:t>Р</w:t>
      </w:r>
      <w:r w:rsidR="00630078" w:rsidRPr="004857F0">
        <w:rPr>
          <w:rFonts w:ascii="Times New Roman" w:hAnsi="Times New Roman" w:cs="Times New Roman"/>
          <w:sz w:val="24"/>
          <w:szCs w:val="24"/>
        </w:rPr>
        <w:t xml:space="preserve">абот направить Заказчику в двух экземплярах </w:t>
      </w:r>
      <w:r w:rsidR="0059038F" w:rsidRPr="004857F0">
        <w:rPr>
          <w:rFonts w:ascii="Times New Roman" w:hAnsi="Times New Roman" w:cs="Times New Roman"/>
          <w:sz w:val="24"/>
          <w:szCs w:val="24"/>
        </w:rPr>
        <w:t>Акт приема-передачи отчетных документов</w:t>
      </w:r>
      <w:r w:rsidR="00011755">
        <w:rPr>
          <w:rFonts w:ascii="Times New Roman" w:hAnsi="Times New Roman" w:cs="Times New Roman"/>
          <w:sz w:val="24"/>
          <w:szCs w:val="24"/>
        </w:rPr>
        <w:t xml:space="preserve">, </w:t>
      </w:r>
      <w:r w:rsidR="0059038F">
        <w:rPr>
          <w:rFonts w:ascii="Times New Roman" w:hAnsi="Times New Roman" w:cs="Times New Roman"/>
          <w:sz w:val="24"/>
          <w:szCs w:val="24"/>
        </w:rPr>
        <w:t>Акт сдачи-приемки Работ</w:t>
      </w:r>
      <w:r w:rsidR="00011755">
        <w:rPr>
          <w:rFonts w:ascii="Times New Roman" w:hAnsi="Times New Roman" w:cs="Times New Roman"/>
          <w:sz w:val="24"/>
          <w:szCs w:val="24"/>
        </w:rPr>
        <w:t xml:space="preserve">, счет на оплату и </w:t>
      </w:r>
      <w:r w:rsidR="00630078" w:rsidRPr="004857F0">
        <w:rPr>
          <w:rFonts w:ascii="Times New Roman" w:hAnsi="Times New Roman" w:cs="Times New Roman"/>
          <w:sz w:val="24"/>
          <w:szCs w:val="24"/>
        </w:rPr>
        <w:t>счет-фактуру, оформленн</w:t>
      </w:r>
      <w:r w:rsidR="00011755">
        <w:rPr>
          <w:rFonts w:ascii="Times New Roman" w:hAnsi="Times New Roman" w:cs="Times New Roman"/>
          <w:sz w:val="24"/>
          <w:szCs w:val="24"/>
        </w:rPr>
        <w:t>ые</w:t>
      </w:r>
      <w:r w:rsidR="00630078" w:rsidRPr="004857F0">
        <w:rPr>
          <w:rFonts w:ascii="Times New Roman" w:hAnsi="Times New Roman" w:cs="Times New Roman"/>
          <w:sz w:val="24"/>
          <w:szCs w:val="24"/>
        </w:rPr>
        <w:t xml:space="preserve"> в соответствии с требовани</w:t>
      </w:r>
      <w:r w:rsidR="00011755">
        <w:rPr>
          <w:rFonts w:ascii="Times New Roman" w:hAnsi="Times New Roman" w:cs="Times New Roman"/>
          <w:sz w:val="24"/>
          <w:szCs w:val="24"/>
        </w:rPr>
        <w:t xml:space="preserve">ями  </w:t>
      </w:r>
      <w:r w:rsidR="00630078" w:rsidRPr="004857F0">
        <w:rPr>
          <w:rFonts w:ascii="Times New Roman" w:hAnsi="Times New Roman" w:cs="Times New Roman"/>
          <w:sz w:val="24"/>
          <w:szCs w:val="24"/>
        </w:rPr>
        <w:t xml:space="preserve">законодательства РФ, </w:t>
      </w:r>
      <w:r w:rsidR="00011755">
        <w:rPr>
          <w:rFonts w:ascii="Times New Roman" w:hAnsi="Times New Roman" w:cs="Times New Roman"/>
          <w:sz w:val="24"/>
          <w:szCs w:val="24"/>
        </w:rPr>
        <w:t xml:space="preserve">настоящего Договора и </w:t>
      </w:r>
      <w:r w:rsidR="00630078" w:rsidRPr="004857F0">
        <w:rPr>
          <w:rFonts w:ascii="Times New Roman" w:hAnsi="Times New Roman" w:cs="Times New Roman"/>
          <w:sz w:val="24"/>
          <w:szCs w:val="24"/>
        </w:rPr>
        <w:t>подписанных Исполнителем.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.4. Права Исполнителя: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>.4.1. Получать от Заказчика документацию/ ин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формацию, необходимую для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405A1A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 по настоящему Договору.</w:t>
      </w:r>
    </w:p>
    <w:p w:rsidR="00F96ECE" w:rsidRPr="004857F0" w:rsidRDefault="00F96EC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Исполнитель оставляет за собой право обращаться 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к уполномоченным представителям </w:t>
      </w:r>
      <w:r w:rsidRPr="004857F0">
        <w:rPr>
          <w:rFonts w:ascii="Times New Roman" w:hAnsi="Times New Roman" w:cs="Times New Roman"/>
          <w:sz w:val="24"/>
          <w:szCs w:val="24"/>
        </w:rPr>
        <w:t>Заказчика путем оформления письменных запросов на получ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ение информации непосредственно </w:t>
      </w:r>
      <w:r w:rsidRPr="004857F0">
        <w:rPr>
          <w:rFonts w:ascii="Times New Roman" w:hAnsi="Times New Roman" w:cs="Times New Roman"/>
          <w:sz w:val="24"/>
          <w:szCs w:val="24"/>
        </w:rPr>
        <w:t>связанной с предметом настоящего Договора.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.4.2. Посещать рабочие места Заказчика, </w:t>
      </w:r>
      <w:r w:rsidR="00346654" w:rsidRPr="004857F0">
        <w:rPr>
          <w:rFonts w:ascii="Times New Roman" w:hAnsi="Times New Roman" w:cs="Times New Roman"/>
          <w:sz w:val="24"/>
          <w:szCs w:val="24"/>
        </w:rPr>
        <w:t>на которых проводится идентификация потенциально вредных и опасных производственных факторов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, знакомиться с </w:t>
      </w:r>
      <w:r w:rsidR="00F96ECE" w:rsidRPr="004857F0">
        <w:rPr>
          <w:rFonts w:ascii="Times New Roman" w:hAnsi="Times New Roman" w:cs="Times New Roman"/>
          <w:sz w:val="24"/>
          <w:szCs w:val="24"/>
        </w:rPr>
        <w:t>необходимой документацией (информацией).</w:t>
      </w:r>
    </w:p>
    <w:p w:rsidR="00EE2577" w:rsidRPr="004857F0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8F65A1" w:rsidRDefault="007522C9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96ECE" w:rsidRPr="008F65A1">
        <w:rPr>
          <w:rFonts w:ascii="Times New Roman" w:hAnsi="Times New Roman" w:cs="Times New Roman"/>
          <w:b/>
          <w:sz w:val="24"/>
          <w:szCs w:val="24"/>
        </w:rPr>
        <w:t>. ПРОЧИЕ УСЛОВИЯ</w:t>
      </w:r>
    </w:p>
    <w:p w:rsidR="00EE2577" w:rsidRPr="004857F0" w:rsidRDefault="00EE257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96ECE" w:rsidRPr="004857F0">
        <w:rPr>
          <w:rFonts w:ascii="Times New Roman" w:hAnsi="Times New Roman" w:cs="Times New Roman"/>
          <w:sz w:val="24"/>
          <w:szCs w:val="24"/>
        </w:rPr>
        <w:t>.1. Все споры и разногласия, которые могут возникнуть в процессе исполне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ния </w:t>
      </w:r>
      <w:r w:rsidR="00F96ECE" w:rsidRPr="004857F0">
        <w:rPr>
          <w:rFonts w:ascii="Times New Roman" w:hAnsi="Times New Roman" w:cs="Times New Roman"/>
          <w:sz w:val="24"/>
          <w:szCs w:val="24"/>
        </w:rPr>
        <w:t>настоящего Договора, Стороны будут стремиться разрешить путем переговоров.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96ECE" w:rsidRPr="004857F0">
        <w:rPr>
          <w:rFonts w:ascii="Times New Roman" w:hAnsi="Times New Roman" w:cs="Times New Roman"/>
          <w:sz w:val="24"/>
          <w:szCs w:val="24"/>
        </w:rPr>
        <w:t>.2. При невозможности разрешения споров</w:t>
      </w:r>
      <w:r w:rsidR="00EE2577" w:rsidRPr="004857F0">
        <w:rPr>
          <w:rFonts w:ascii="Times New Roman" w:hAnsi="Times New Roman" w:cs="Times New Roman"/>
          <w:sz w:val="24"/>
          <w:szCs w:val="24"/>
        </w:rPr>
        <w:t xml:space="preserve"> путем переговоров они подлежат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разрешению в Арбитражном суде г. </w:t>
      </w:r>
      <w:r w:rsidR="00EE2577" w:rsidRPr="004857F0">
        <w:rPr>
          <w:rFonts w:ascii="Times New Roman" w:hAnsi="Times New Roman" w:cs="Times New Roman"/>
          <w:sz w:val="24"/>
          <w:szCs w:val="24"/>
        </w:rPr>
        <w:t>Москвы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.3. Изменения, дополнения условий настоящего Договора 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должны быть оформлены </w:t>
      </w:r>
      <w:r w:rsidR="00F96ECE" w:rsidRPr="004857F0">
        <w:rPr>
          <w:rFonts w:ascii="Times New Roman" w:hAnsi="Times New Roman" w:cs="Times New Roman"/>
          <w:sz w:val="24"/>
          <w:szCs w:val="24"/>
        </w:rPr>
        <w:t>Сторонами дополнительным соглашением.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96ECE" w:rsidRPr="004857F0">
        <w:rPr>
          <w:rFonts w:ascii="Times New Roman" w:hAnsi="Times New Roman" w:cs="Times New Roman"/>
          <w:sz w:val="24"/>
          <w:szCs w:val="24"/>
        </w:rPr>
        <w:t>.4. Стороны обязаны в срок не позднее 3 (трех) календ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арных дней оповещать друг друга </w:t>
      </w:r>
      <w:r w:rsidR="00F96ECE" w:rsidRPr="004857F0">
        <w:rPr>
          <w:rFonts w:ascii="Times New Roman" w:hAnsi="Times New Roman" w:cs="Times New Roman"/>
          <w:sz w:val="24"/>
          <w:szCs w:val="24"/>
        </w:rPr>
        <w:t>в письменной форме обо всех изменениях: адреса местонахо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ждения, банковских реквизитов и </w:t>
      </w:r>
      <w:r w:rsidR="00F96ECE" w:rsidRPr="004857F0">
        <w:rPr>
          <w:rFonts w:ascii="Times New Roman" w:hAnsi="Times New Roman" w:cs="Times New Roman"/>
          <w:sz w:val="24"/>
          <w:szCs w:val="24"/>
        </w:rPr>
        <w:t>иных данных, имеющих прямое отношение к исполнению обязательств по Договору.</w:t>
      </w:r>
    </w:p>
    <w:p w:rsidR="004678F5" w:rsidRPr="004857F0" w:rsidRDefault="004678F5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8F65A1" w:rsidRDefault="007522C9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96ECE" w:rsidRPr="008F65A1">
        <w:rPr>
          <w:rFonts w:ascii="Times New Roman" w:hAnsi="Times New Roman" w:cs="Times New Roman"/>
          <w:b/>
          <w:sz w:val="24"/>
          <w:szCs w:val="24"/>
        </w:rPr>
        <w:t>. КОНФИДЕНЦИАЛЬНОСТЬ</w:t>
      </w:r>
    </w:p>
    <w:p w:rsidR="004678F5" w:rsidRPr="004857F0" w:rsidRDefault="004678F5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.1. Результаты </w:t>
      </w:r>
      <w:r w:rsidR="004714B4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аботы являются конфиденциально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й информацией. Заказчик может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использовать материалы </w:t>
      </w:r>
      <w:r w:rsidR="004714B4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аботы по своему усмотрению.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 Исполнитель </w:t>
      </w:r>
      <w:r w:rsidR="002F7902" w:rsidRPr="004857F0">
        <w:rPr>
          <w:rFonts w:ascii="Times New Roman" w:hAnsi="Times New Roman" w:cs="Times New Roman"/>
          <w:sz w:val="24"/>
          <w:szCs w:val="24"/>
        </w:rPr>
        <w:t xml:space="preserve">не вправе 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4714B4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аботы для аналитических отчетов,</w:t>
      </w:r>
      <w:r w:rsidR="002F7902" w:rsidRPr="004857F0">
        <w:rPr>
          <w:rFonts w:ascii="Times New Roman" w:hAnsi="Times New Roman" w:cs="Times New Roman"/>
          <w:sz w:val="24"/>
          <w:szCs w:val="24"/>
        </w:rPr>
        <w:t xml:space="preserve"> в том числе и </w:t>
      </w:r>
      <w:r w:rsidR="00F96ECE" w:rsidRPr="004857F0">
        <w:rPr>
          <w:rFonts w:ascii="Times New Roman" w:hAnsi="Times New Roman" w:cs="Times New Roman"/>
          <w:sz w:val="24"/>
          <w:szCs w:val="24"/>
        </w:rPr>
        <w:t>без упоминания имени Заказчика.</w:t>
      </w:r>
    </w:p>
    <w:p w:rsidR="00F96ECE" w:rsidRPr="004857F0" w:rsidRDefault="00F96EC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>Исполнитель не имеет права передавать эти материалы третьим лица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м без согласия Заказчика, </w:t>
      </w:r>
      <w:r w:rsidRPr="004857F0">
        <w:rPr>
          <w:rFonts w:ascii="Times New Roman" w:hAnsi="Times New Roman" w:cs="Times New Roman"/>
          <w:sz w:val="24"/>
          <w:szCs w:val="24"/>
        </w:rPr>
        <w:t>за исключением случаев</w:t>
      </w:r>
      <w:r w:rsidR="002F7902" w:rsidRPr="004857F0">
        <w:rPr>
          <w:rFonts w:ascii="Times New Roman" w:hAnsi="Times New Roman" w:cs="Times New Roman"/>
          <w:sz w:val="24"/>
          <w:szCs w:val="24"/>
        </w:rPr>
        <w:t xml:space="preserve"> принудительной передачи материалов в случаях</w:t>
      </w:r>
      <w:r w:rsidRPr="004857F0">
        <w:rPr>
          <w:rFonts w:ascii="Times New Roman" w:hAnsi="Times New Roman" w:cs="Times New Roman"/>
          <w:sz w:val="24"/>
          <w:szCs w:val="24"/>
        </w:rPr>
        <w:t>, предусмотренных законодательс</w:t>
      </w:r>
      <w:r w:rsidR="004678F5" w:rsidRPr="004857F0">
        <w:rPr>
          <w:rFonts w:ascii="Times New Roman" w:hAnsi="Times New Roman" w:cs="Times New Roman"/>
          <w:sz w:val="24"/>
          <w:szCs w:val="24"/>
        </w:rPr>
        <w:t>твом Российской Федерации</w:t>
      </w:r>
      <w:r w:rsidRPr="004857F0">
        <w:rPr>
          <w:rFonts w:ascii="Times New Roman" w:hAnsi="Times New Roman" w:cs="Times New Roman"/>
          <w:sz w:val="24"/>
          <w:szCs w:val="24"/>
        </w:rPr>
        <w:t>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96ECE" w:rsidRPr="004857F0">
        <w:rPr>
          <w:rFonts w:ascii="Times New Roman" w:hAnsi="Times New Roman" w:cs="Times New Roman"/>
          <w:sz w:val="24"/>
          <w:szCs w:val="24"/>
        </w:rPr>
        <w:t>.2. Каждая из Сторон должна защищать от несанкц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ионированного разглашения любую </w:t>
      </w:r>
      <w:r w:rsidR="00F96ECE" w:rsidRPr="004857F0">
        <w:rPr>
          <w:rFonts w:ascii="Times New Roman" w:hAnsi="Times New Roman" w:cs="Times New Roman"/>
          <w:sz w:val="24"/>
          <w:szCs w:val="24"/>
        </w:rPr>
        <w:t>конфиденциальную информацию, касающуюся другой Сторон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ы, ставшую доступной ей в связи </w:t>
      </w:r>
      <w:r w:rsidR="00F96ECE" w:rsidRPr="004857F0">
        <w:rPr>
          <w:rFonts w:ascii="Times New Roman" w:hAnsi="Times New Roman" w:cs="Times New Roman"/>
          <w:sz w:val="24"/>
          <w:szCs w:val="24"/>
        </w:rPr>
        <w:t>с настоящим Договором, и в случае нарушения этого требования.</w:t>
      </w:r>
    </w:p>
    <w:p w:rsidR="00F96ECE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96ECE" w:rsidRPr="004857F0">
        <w:rPr>
          <w:rFonts w:ascii="Times New Roman" w:hAnsi="Times New Roman" w:cs="Times New Roman"/>
          <w:sz w:val="24"/>
          <w:szCs w:val="24"/>
        </w:rPr>
        <w:t>.3. Стороны настоящего Договора не вправе испол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ьзовать полученную информацию в </w:t>
      </w:r>
      <w:r w:rsidR="00F96ECE" w:rsidRPr="004857F0">
        <w:rPr>
          <w:rFonts w:ascii="Times New Roman" w:hAnsi="Times New Roman" w:cs="Times New Roman"/>
          <w:sz w:val="24"/>
          <w:szCs w:val="24"/>
        </w:rPr>
        <w:t>личных целях или сообщать ее третьим лицам без письменног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о разрешения другой стороны, за </w:t>
      </w:r>
      <w:r w:rsidR="00F96ECE" w:rsidRPr="004857F0">
        <w:rPr>
          <w:rFonts w:ascii="Times New Roman" w:hAnsi="Times New Roman" w:cs="Times New Roman"/>
          <w:sz w:val="24"/>
          <w:szCs w:val="24"/>
        </w:rPr>
        <w:t>исключением случаев предусмотренных на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стоящим Договором и действующим </w:t>
      </w:r>
      <w:r w:rsidR="00F96ECE" w:rsidRPr="004857F0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7522C9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8F65A1" w:rsidRDefault="007522C9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96ECE" w:rsidRPr="008F65A1">
        <w:rPr>
          <w:rFonts w:ascii="Times New Roman" w:hAnsi="Times New Roman" w:cs="Times New Roman"/>
          <w:b/>
          <w:sz w:val="24"/>
          <w:szCs w:val="24"/>
        </w:rPr>
        <w:t>. ОТВЕТСТВЕННОСТЬ СТОРОН</w:t>
      </w:r>
    </w:p>
    <w:p w:rsidR="004678F5" w:rsidRPr="004857F0" w:rsidRDefault="004678F5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6ECE" w:rsidRPr="004857F0">
        <w:rPr>
          <w:rFonts w:ascii="Times New Roman" w:hAnsi="Times New Roman" w:cs="Times New Roman"/>
          <w:sz w:val="24"/>
          <w:szCs w:val="24"/>
        </w:rPr>
        <w:t>.1. За невыполнение или ненадлежащее выполнение с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воих обязательств по настоящему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Договору Стороны несут ответственность в соответствии 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с действующим законодательством </w:t>
      </w:r>
      <w:r w:rsidR="00F96ECE" w:rsidRPr="004857F0">
        <w:rPr>
          <w:rFonts w:ascii="Times New Roman" w:hAnsi="Times New Roman" w:cs="Times New Roman"/>
          <w:sz w:val="24"/>
          <w:szCs w:val="24"/>
        </w:rPr>
        <w:t>Российской Федерации в рамках соблюдения методики проведения идентификации.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6ECE" w:rsidRPr="004857F0">
        <w:rPr>
          <w:rFonts w:ascii="Times New Roman" w:hAnsi="Times New Roman" w:cs="Times New Roman"/>
          <w:sz w:val="24"/>
          <w:szCs w:val="24"/>
        </w:rPr>
        <w:t>.2. Стороны освобождаются от ответственности за неи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сполнение своих обязательств по </w:t>
      </w:r>
      <w:r w:rsidR="00F96ECE" w:rsidRPr="004857F0">
        <w:rPr>
          <w:rFonts w:ascii="Times New Roman" w:hAnsi="Times New Roman" w:cs="Times New Roman"/>
          <w:sz w:val="24"/>
          <w:szCs w:val="24"/>
        </w:rPr>
        <w:t>настоящему Договору, если оно явилось следствием обст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оятельств непреодолимой силы, а </w:t>
      </w:r>
      <w:r w:rsidR="00F96ECE" w:rsidRPr="004857F0">
        <w:rPr>
          <w:rFonts w:ascii="Times New Roman" w:hAnsi="Times New Roman" w:cs="Times New Roman"/>
          <w:sz w:val="24"/>
          <w:szCs w:val="24"/>
        </w:rPr>
        <w:t>именно – пожар, наводнение, землетрясение и другие пр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иродные явления, а также война, </w:t>
      </w:r>
      <w:r w:rsidR="00F96ECE" w:rsidRPr="004857F0">
        <w:rPr>
          <w:rFonts w:ascii="Times New Roman" w:hAnsi="Times New Roman" w:cs="Times New Roman"/>
          <w:sz w:val="24"/>
          <w:szCs w:val="24"/>
        </w:rPr>
        <w:t>боевые действия, мобилизация, а также распоряжен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ия компетентных органов власти, </w:t>
      </w:r>
      <w:r w:rsidR="00F96ECE" w:rsidRPr="004857F0">
        <w:rPr>
          <w:rFonts w:ascii="Times New Roman" w:hAnsi="Times New Roman" w:cs="Times New Roman"/>
          <w:sz w:val="24"/>
          <w:szCs w:val="24"/>
        </w:rPr>
        <w:t>запрещающие совершать действия, предусмотренные Договором.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6ECE" w:rsidRPr="004857F0">
        <w:rPr>
          <w:rFonts w:ascii="Times New Roman" w:hAnsi="Times New Roman" w:cs="Times New Roman"/>
          <w:sz w:val="24"/>
          <w:szCs w:val="24"/>
        </w:rPr>
        <w:t>.3. Заказчик несет ответственность за полноту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 и достоверность представленных </w:t>
      </w:r>
      <w:r w:rsidR="00F96ECE" w:rsidRPr="004857F0">
        <w:rPr>
          <w:rFonts w:ascii="Times New Roman" w:hAnsi="Times New Roman" w:cs="Times New Roman"/>
          <w:sz w:val="24"/>
          <w:szCs w:val="24"/>
        </w:rPr>
        <w:t>исходных данных.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6ECE" w:rsidRPr="004857F0">
        <w:rPr>
          <w:rFonts w:ascii="Times New Roman" w:hAnsi="Times New Roman" w:cs="Times New Roman"/>
          <w:sz w:val="24"/>
          <w:szCs w:val="24"/>
        </w:rPr>
        <w:t>.4. В случае просрочки исполнения Заказчиком обяз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ательств по оплате, Исполнитель </w:t>
      </w:r>
      <w:r w:rsidR="00F96ECE" w:rsidRPr="004857F0">
        <w:rPr>
          <w:rFonts w:ascii="Times New Roman" w:hAnsi="Times New Roman" w:cs="Times New Roman"/>
          <w:sz w:val="24"/>
          <w:szCs w:val="24"/>
        </w:rPr>
        <w:t>вправе потребовать от Заказчика уплаты неустойки. Неуст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ойка начисляется за каждый день </w:t>
      </w:r>
      <w:r w:rsidR="00F96ECE" w:rsidRPr="004857F0">
        <w:rPr>
          <w:rFonts w:ascii="Times New Roman" w:hAnsi="Times New Roman" w:cs="Times New Roman"/>
          <w:sz w:val="24"/>
          <w:szCs w:val="24"/>
        </w:rPr>
        <w:t>просрочки исполнения обязательства по оплате, начиная со дня, следующего з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а днем истечения </w:t>
      </w:r>
      <w:r w:rsidR="00F96ECE" w:rsidRPr="004857F0">
        <w:rPr>
          <w:rFonts w:ascii="Times New Roman" w:hAnsi="Times New Roman" w:cs="Times New Roman"/>
          <w:sz w:val="24"/>
          <w:szCs w:val="24"/>
        </w:rPr>
        <w:t>срока исполнения обязательства. Размер неустойки ус</w:t>
      </w:r>
      <w:r w:rsidR="004678F5" w:rsidRPr="004857F0">
        <w:rPr>
          <w:rFonts w:ascii="Times New Roman" w:hAnsi="Times New Roman" w:cs="Times New Roman"/>
          <w:sz w:val="24"/>
          <w:szCs w:val="24"/>
        </w:rPr>
        <w:t>танавливается в размере 0,</w:t>
      </w:r>
      <w:r w:rsidR="00220027" w:rsidRPr="004857F0">
        <w:rPr>
          <w:rFonts w:ascii="Times New Roman" w:hAnsi="Times New Roman" w:cs="Times New Roman"/>
          <w:sz w:val="24"/>
          <w:szCs w:val="24"/>
        </w:rPr>
        <w:t>05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% от </w:t>
      </w:r>
      <w:r w:rsidR="00F96ECE" w:rsidRPr="004857F0">
        <w:rPr>
          <w:rFonts w:ascii="Times New Roman" w:hAnsi="Times New Roman" w:cs="Times New Roman"/>
          <w:sz w:val="24"/>
          <w:szCs w:val="24"/>
        </w:rPr>
        <w:t>стоимости подлежащего исполнению платежа</w:t>
      </w:r>
      <w:r w:rsidR="00E54CED" w:rsidRPr="004857F0">
        <w:rPr>
          <w:rFonts w:ascii="Times New Roman" w:hAnsi="Times New Roman" w:cs="Times New Roman"/>
          <w:sz w:val="24"/>
          <w:szCs w:val="24"/>
        </w:rPr>
        <w:t>, но не более 10% такого платежа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</w:p>
    <w:p w:rsidR="009D641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6ECE" w:rsidRPr="004857F0">
        <w:rPr>
          <w:rFonts w:ascii="Times New Roman" w:hAnsi="Times New Roman" w:cs="Times New Roman"/>
          <w:sz w:val="24"/>
          <w:szCs w:val="24"/>
        </w:rPr>
        <w:t>.5. В случае просрочки выполнения Исполнителем об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язательств по соблюдению сроков </w:t>
      </w:r>
      <w:r w:rsidR="00405A1A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абот, Заказчик вправе потребовать от Исполнителя упл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аты неустойки. Размер неустойки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составляет 0,1% от стоимости </w:t>
      </w:r>
      <w:r w:rsidR="009D641E" w:rsidRPr="004857F0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</w:t>
      </w:r>
      <w:r w:rsidR="009D641E" w:rsidRPr="004857F0">
        <w:rPr>
          <w:rFonts w:ascii="Times New Roman" w:hAnsi="Times New Roman" w:cs="Times New Roman"/>
          <w:sz w:val="24"/>
          <w:szCs w:val="24"/>
        </w:rPr>
        <w:t xml:space="preserve"> за каждый день просрочки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  <w:r w:rsidR="009D641E" w:rsidRPr="004857F0">
        <w:rPr>
          <w:rFonts w:ascii="Times New Roman" w:hAnsi="Times New Roman" w:cs="Times New Roman"/>
          <w:sz w:val="24"/>
          <w:szCs w:val="24"/>
        </w:rPr>
        <w:t xml:space="preserve"> Указанн</w:t>
      </w:r>
      <w:bookmarkStart w:id="1" w:name="_Ref378782168"/>
      <w:r w:rsidR="009D641E" w:rsidRPr="004857F0">
        <w:rPr>
          <w:rFonts w:ascii="Times New Roman" w:hAnsi="Times New Roman" w:cs="Times New Roman"/>
          <w:sz w:val="24"/>
          <w:szCs w:val="24"/>
        </w:rPr>
        <w:t xml:space="preserve">ая неустойка является штрафной. </w:t>
      </w:r>
    </w:p>
    <w:p w:rsidR="009D641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D641E" w:rsidRPr="004857F0">
        <w:rPr>
          <w:rFonts w:ascii="Times New Roman" w:hAnsi="Times New Roman" w:cs="Times New Roman"/>
          <w:sz w:val="24"/>
          <w:szCs w:val="24"/>
        </w:rPr>
        <w:t>.6. Помимо уплаты неустойки, Исполнитель обязуется компенсировать Заказчику убытки в полном объеме, вызванные неисполнением или ненадлежащим исполнением Исполнителем своих обязательств.</w:t>
      </w:r>
      <w:r w:rsidR="009D641E" w:rsidRPr="004857F0">
        <w:rPr>
          <w:rFonts w:ascii="Times New Roman" w:hAnsi="Times New Roman" w:cs="Times New Roman"/>
        </w:rPr>
        <w:t xml:space="preserve"> </w:t>
      </w:r>
      <w:r w:rsidR="009D641E" w:rsidRPr="004857F0">
        <w:rPr>
          <w:rFonts w:ascii="Times New Roman" w:hAnsi="Times New Roman" w:cs="Times New Roman"/>
          <w:sz w:val="24"/>
          <w:szCs w:val="24"/>
        </w:rPr>
        <w:t>Уплата неустойки, а также возмещение убытков, причинённых неисполнением или ненадлежащим исполнением обязательств, не освобождает Исполнителя от исполнения обязательств в натуре, кроме случаев, предусмотренных Законодательством.</w:t>
      </w:r>
    </w:p>
    <w:p w:rsidR="009D641E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D641E" w:rsidRPr="004857F0">
        <w:rPr>
          <w:rFonts w:ascii="Times New Roman" w:hAnsi="Times New Roman" w:cs="Times New Roman"/>
          <w:sz w:val="24"/>
          <w:szCs w:val="24"/>
        </w:rPr>
        <w:t xml:space="preserve">.7. Уплата неустойки производится при условии предъявления одной Стороной другой Стороне мотивированного требования об уплате (неустойки). </w:t>
      </w:r>
      <w:bookmarkEnd w:id="1"/>
      <w:r w:rsidR="00B8770E" w:rsidRPr="004857F0">
        <w:rPr>
          <w:rFonts w:ascii="Times New Roman" w:hAnsi="Times New Roman" w:cs="Times New Roman"/>
          <w:sz w:val="24"/>
          <w:szCs w:val="24"/>
        </w:rPr>
        <w:t>Требование об уплате неустойки (пени) за нарушение Заказчиком своих обязательств по настоящему Договору может быть предъявлено Исполнителем не позднее 30 (</w:t>
      </w:r>
      <w:r w:rsidR="00B8770E">
        <w:rPr>
          <w:rFonts w:ascii="Times New Roman" w:hAnsi="Times New Roman" w:cs="Times New Roman"/>
          <w:sz w:val="24"/>
          <w:szCs w:val="24"/>
        </w:rPr>
        <w:t>т</w:t>
      </w:r>
      <w:r w:rsidR="00B8770E" w:rsidRPr="004857F0">
        <w:rPr>
          <w:rFonts w:ascii="Times New Roman" w:hAnsi="Times New Roman" w:cs="Times New Roman"/>
          <w:sz w:val="24"/>
          <w:szCs w:val="24"/>
        </w:rPr>
        <w:t xml:space="preserve">ридцати) дней </w:t>
      </w:r>
      <w:r w:rsidR="00B8770E">
        <w:rPr>
          <w:rFonts w:ascii="Times New Roman" w:hAnsi="Times New Roman" w:cs="Times New Roman"/>
          <w:sz w:val="24"/>
          <w:szCs w:val="24"/>
        </w:rPr>
        <w:t>от</w:t>
      </w:r>
      <w:r w:rsidR="00B8770E" w:rsidRPr="004857F0">
        <w:rPr>
          <w:rFonts w:ascii="Times New Roman" w:hAnsi="Times New Roman" w:cs="Times New Roman"/>
          <w:sz w:val="24"/>
          <w:szCs w:val="24"/>
        </w:rPr>
        <w:t xml:space="preserve"> даты нарушения соответствующего обязательства Заказчиком</w:t>
      </w:r>
      <w:r w:rsidR="00B8770E">
        <w:rPr>
          <w:rFonts w:ascii="Times New Roman" w:hAnsi="Times New Roman" w:cs="Times New Roman"/>
          <w:sz w:val="24"/>
          <w:szCs w:val="24"/>
        </w:rPr>
        <w:t>. П</w:t>
      </w:r>
      <w:r w:rsidR="00B8770E" w:rsidRPr="004857F0">
        <w:rPr>
          <w:rFonts w:ascii="Times New Roman" w:hAnsi="Times New Roman" w:cs="Times New Roman"/>
          <w:sz w:val="24"/>
          <w:szCs w:val="24"/>
        </w:rPr>
        <w:t xml:space="preserve">ри нарушении </w:t>
      </w:r>
      <w:r w:rsidR="00B8770E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="00B8770E" w:rsidRPr="004857F0">
        <w:rPr>
          <w:rFonts w:ascii="Times New Roman" w:hAnsi="Times New Roman" w:cs="Times New Roman"/>
          <w:sz w:val="24"/>
          <w:szCs w:val="24"/>
        </w:rPr>
        <w:t>данного срока неустойка уплате не подлежит.</w:t>
      </w:r>
    </w:p>
    <w:p w:rsidR="00F940F6" w:rsidRPr="00F940F6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40F6">
        <w:rPr>
          <w:rFonts w:ascii="Times New Roman" w:hAnsi="Times New Roman" w:cs="Times New Roman"/>
          <w:sz w:val="24"/>
          <w:szCs w:val="24"/>
        </w:rPr>
        <w:t xml:space="preserve">.8. </w:t>
      </w:r>
      <w:r w:rsidR="00F940F6" w:rsidRPr="00F940F6">
        <w:rPr>
          <w:rFonts w:ascii="Times New Roman" w:hAnsi="Times New Roman" w:cs="Times New Roman"/>
          <w:sz w:val="24"/>
          <w:szCs w:val="24"/>
        </w:rPr>
        <w:t xml:space="preserve">Гарантия Исполнителя </w:t>
      </w:r>
      <w:r w:rsidR="00751C33">
        <w:rPr>
          <w:rFonts w:ascii="Times New Roman" w:hAnsi="Times New Roman" w:cs="Times New Roman"/>
          <w:sz w:val="24"/>
          <w:szCs w:val="24"/>
        </w:rPr>
        <w:t>Р</w:t>
      </w:r>
      <w:r w:rsidR="00F940F6" w:rsidRPr="00F940F6">
        <w:rPr>
          <w:rFonts w:ascii="Times New Roman" w:hAnsi="Times New Roman" w:cs="Times New Roman"/>
          <w:sz w:val="24"/>
          <w:szCs w:val="24"/>
        </w:rPr>
        <w:t>абот:</w:t>
      </w:r>
    </w:p>
    <w:p w:rsidR="00F940F6" w:rsidRPr="00F940F6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40F6">
        <w:rPr>
          <w:rFonts w:ascii="Times New Roman" w:hAnsi="Times New Roman" w:cs="Times New Roman"/>
          <w:sz w:val="24"/>
          <w:szCs w:val="24"/>
        </w:rPr>
        <w:t>.8.</w:t>
      </w:r>
      <w:r w:rsidR="00F940F6" w:rsidRPr="00F940F6">
        <w:rPr>
          <w:rFonts w:ascii="Times New Roman" w:hAnsi="Times New Roman" w:cs="Times New Roman"/>
          <w:sz w:val="24"/>
          <w:szCs w:val="24"/>
        </w:rPr>
        <w:t xml:space="preserve">1. Исполнитель гарантирует, что качество выполняемых </w:t>
      </w:r>
      <w:r w:rsidR="00751C33">
        <w:rPr>
          <w:rFonts w:ascii="Times New Roman" w:hAnsi="Times New Roman" w:cs="Times New Roman"/>
          <w:sz w:val="24"/>
          <w:szCs w:val="24"/>
        </w:rPr>
        <w:t>Р</w:t>
      </w:r>
      <w:r w:rsidR="00F940F6" w:rsidRPr="00F940F6">
        <w:rPr>
          <w:rFonts w:ascii="Times New Roman" w:hAnsi="Times New Roman" w:cs="Times New Roman"/>
          <w:sz w:val="24"/>
          <w:szCs w:val="24"/>
        </w:rPr>
        <w:t>абот соответствует положениям Федерального закона от 28.12.2013 г. № 426-ФЗ «О специальной оценке условий труда», а также иным нормативным документам в области оценки условий труда.</w:t>
      </w:r>
    </w:p>
    <w:p w:rsidR="00F940F6" w:rsidRPr="00F940F6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40F6">
        <w:rPr>
          <w:rFonts w:ascii="Times New Roman" w:hAnsi="Times New Roman" w:cs="Times New Roman"/>
          <w:sz w:val="24"/>
          <w:szCs w:val="24"/>
        </w:rPr>
        <w:t xml:space="preserve">.8.2. </w:t>
      </w:r>
      <w:r w:rsidR="00751C33">
        <w:rPr>
          <w:rFonts w:ascii="Times New Roman" w:hAnsi="Times New Roman" w:cs="Times New Roman"/>
          <w:sz w:val="24"/>
          <w:szCs w:val="24"/>
        </w:rPr>
        <w:t xml:space="preserve"> Срок гарантии выполненных Р</w:t>
      </w:r>
      <w:r w:rsidR="00F940F6" w:rsidRPr="00F940F6">
        <w:rPr>
          <w:rFonts w:ascii="Times New Roman" w:hAnsi="Times New Roman" w:cs="Times New Roman"/>
          <w:sz w:val="24"/>
          <w:szCs w:val="24"/>
        </w:rPr>
        <w:t xml:space="preserve">абот устанавливается продолжительностью 5 лет с момента подписания акта приемки выполненных </w:t>
      </w:r>
      <w:r w:rsidR="00751C33">
        <w:rPr>
          <w:rFonts w:ascii="Times New Roman" w:hAnsi="Times New Roman" w:cs="Times New Roman"/>
          <w:sz w:val="24"/>
          <w:szCs w:val="24"/>
        </w:rPr>
        <w:t>Р</w:t>
      </w:r>
      <w:r w:rsidR="00F940F6" w:rsidRPr="00F940F6">
        <w:rPr>
          <w:rFonts w:ascii="Times New Roman" w:hAnsi="Times New Roman" w:cs="Times New Roman"/>
          <w:sz w:val="24"/>
          <w:szCs w:val="24"/>
        </w:rPr>
        <w:t>абот.</w:t>
      </w:r>
    </w:p>
    <w:p w:rsidR="00F940F6" w:rsidRPr="004857F0" w:rsidRDefault="00F940F6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678F5" w:rsidRPr="004857F0" w:rsidRDefault="00F96EC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ECE" w:rsidRPr="008F65A1" w:rsidRDefault="007522C9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678F5" w:rsidRPr="008F65A1">
        <w:rPr>
          <w:rFonts w:ascii="Times New Roman" w:hAnsi="Times New Roman" w:cs="Times New Roman"/>
          <w:b/>
          <w:sz w:val="24"/>
          <w:szCs w:val="24"/>
        </w:rPr>
        <w:t xml:space="preserve">. ПОРЯДОК РАССТОРЖЕНИЯ ДОГОВОРА </w:t>
      </w:r>
      <w:r w:rsidR="00F96ECE" w:rsidRPr="008F65A1">
        <w:rPr>
          <w:rFonts w:ascii="Times New Roman" w:hAnsi="Times New Roman" w:cs="Times New Roman"/>
          <w:b/>
          <w:sz w:val="24"/>
          <w:szCs w:val="24"/>
        </w:rPr>
        <w:t>(УВЕДОМЛЕНИЯ)</w:t>
      </w:r>
    </w:p>
    <w:p w:rsidR="004678F5" w:rsidRPr="004857F0" w:rsidRDefault="004678F5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96ECE" w:rsidRPr="004857F0">
        <w:rPr>
          <w:rFonts w:ascii="Times New Roman" w:hAnsi="Times New Roman" w:cs="Times New Roman"/>
          <w:sz w:val="24"/>
          <w:szCs w:val="24"/>
        </w:rPr>
        <w:t>.1. Настоящий Договор может быть, расторгнут Ст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оронами в порядке, определенном </w:t>
      </w:r>
      <w:r w:rsidR="00F96ECE" w:rsidRPr="004857F0">
        <w:rPr>
          <w:rFonts w:ascii="Times New Roman" w:hAnsi="Times New Roman" w:cs="Times New Roman"/>
          <w:sz w:val="24"/>
          <w:szCs w:val="24"/>
        </w:rPr>
        <w:t>положениями Договора, а также в соответствии с действующ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им законодательством Российской </w:t>
      </w:r>
      <w:r w:rsidR="00F96ECE" w:rsidRPr="004857F0">
        <w:rPr>
          <w:rFonts w:ascii="Times New Roman" w:hAnsi="Times New Roman" w:cs="Times New Roman"/>
          <w:sz w:val="24"/>
          <w:szCs w:val="24"/>
        </w:rPr>
        <w:t>Федерации.</w:t>
      </w: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.2. </w:t>
      </w:r>
      <w:r w:rsidR="00220027" w:rsidRPr="004857F0">
        <w:rPr>
          <w:rFonts w:ascii="Times New Roman" w:hAnsi="Times New Roman" w:cs="Times New Roman"/>
          <w:sz w:val="24"/>
          <w:szCs w:val="24"/>
        </w:rPr>
        <w:t xml:space="preserve">Заказчик вправе в любой момент отказаться от исполнения настоящего Договора, </w:t>
      </w:r>
      <w:r w:rsidR="004678F5" w:rsidRPr="004857F0">
        <w:rPr>
          <w:rFonts w:ascii="Times New Roman" w:hAnsi="Times New Roman" w:cs="Times New Roman"/>
          <w:sz w:val="24"/>
          <w:szCs w:val="24"/>
        </w:rPr>
        <w:t>письменно уведоми</w:t>
      </w:r>
      <w:r w:rsidR="00220027" w:rsidRPr="004857F0">
        <w:rPr>
          <w:rFonts w:ascii="Times New Roman" w:hAnsi="Times New Roman" w:cs="Times New Roman"/>
          <w:sz w:val="24"/>
          <w:szCs w:val="24"/>
        </w:rPr>
        <w:t>в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 </w:t>
      </w:r>
      <w:r w:rsidR="00220027" w:rsidRPr="004857F0">
        <w:rPr>
          <w:rFonts w:ascii="Times New Roman" w:hAnsi="Times New Roman" w:cs="Times New Roman"/>
          <w:sz w:val="24"/>
          <w:szCs w:val="24"/>
        </w:rPr>
        <w:t xml:space="preserve">Исполнителя о таком отказе </w:t>
      </w:r>
      <w:r w:rsidR="00F96ECE" w:rsidRPr="004857F0">
        <w:rPr>
          <w:rFonts w:ascii="Times New Roman" w:hAnsi="Times New Roman" w:cs="Times New Roman"/>
          <w:sz w:val="24"/>
          <w:szCs w:val="24"/>
        </w:rPr>
        <w:t>в срок н</w:t>
      </w:r>
      <w:r w:rsidR="004678F5" w:rsidRPr="004857F0">
        <w:rPr>
          <w:rFonts w:ascii="Times New Roman" w:hAnsi="Times New Roman" w:cs="Times New Roman"/>
          <w:sz w:val="24"/>
          <w:szCs w:val="24"/>
        </w:rPr>
        <w:t xml:space="preserve">е позднее, чем за 20 (двадцать) </w:t>
      </w:r>
      <w:r w:rsidR="00F96ECE" w:rsidRPr="004857F0">
        <w:rPr>
          <w:rFonts w:ascii="Times New Roman" w:hAnsi="Times New Roman" w:cs="Times New Roman"/>
          <w:sz w:val="24"/>
          <w:szCs w:val="24"/>
        </w:rPr>
        <w:t>календарных дней</w:t>
      </w:r>
      <w:r w:rsidR="00220027" w:rsidRPr="004857F0">
        <w:rPr>
          <w:rFonts w:ascii="Times New Roman" w:hAnsi="Times New Roman" w:cs="Times New Roman"/>
          <w:sz w:val="24"/>
          <w:szCs w:val="24"/>
        </w:rPr>
        <w:t xml:space="preserve"> до даты прекращения Договора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</w:p>
    <w:p w:rsidR="00F96ECE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96ECE" w:rsidRPr="004857F0">
        <w:rPr>
          <w:rFonts w:ascii="Times New Roman" w:hAnsi="Times New Roman" w:cs="Times New Roman"/>
          <w:sz w:val="24"/>
          <w:szCs w:val="24"/>
        </w:rPr>
        <w:t>.3. При расторжении настоящего Договора по инициа</w:t>
      </w:r>
      <w:r w:rsidR="00992104" w:rsidRPr="004857F0">
        <w:rPr>
          <w:rFonts w:ascii="Times New Roman" w:hAnsi="Times New Roman" w:cs="Times New Roman"/>
          <w:sz w:val="24"/>
          <w:szCs w:val="24"/>
        </w:rPr>
        <w:t xml:space="preserve">тиве Заказчика последний обязан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принять результаты фактически выполненных </w:t>
      </w:r>
      <w:r w:rsidR="004714B4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 надлежаще</w:t>
      </w:r>
      <w:r w:rsidR="00992104" w:rsidRPr="004857F0">
        <w:rPr>
          <w:rFonts w:ascii="Times New Roman" w:hAnsi="Times New Roman" w:cs="Times New Roman"/>
          <w:sz w:val="24"/>
          <w:szCs w:val="24"/>
        </w:rPr>
        <w:t xml:space="preserve">го качества и произвести расчет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за выполненные </w:t>
      </w:r>
      <w:r w:rsidR="00220027" w:rsidRPr="004857F0">
        <w:rPr>
          <w:rFonts w:ascii="Times New Roman" w:hAnsi="Times New Roman" w:cs="Times New Roman"/>
          <w:sz w:val="24"/>
          <w:szCs w:val="24"/>
        </w:rPr>
        <w:t xml:space="preserve">на момент расторжения (прекращения) </w:t>
      </w:r>
      <w:r w:rsidR="004714B4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аботы по Договору на основании Акта сдачи - приемки </w:t>
      </w:r>
      <w:r w:rsidR="00751C33">
        <w:rPr>
          <w:rFonts w:ascii="Times New Roman" w:hAnsi="Times New Roman" w:cs="Times New Roman"/>
          <w:sz w:val="24"/>
          <w:szCs w:val="24"/>
        </w:rPr>
        <w:t>Р</w:t>
      </w:r>
      <w:r w:rsidR="00F96ECE" w:rsidRPr="004857F0">
        <w:rPr>
          <w:rFonts w:ascii="Times New Roman" w:hAnsi="Times New Roman" w:cs="Times New Roman"/>
          <w:sz w:val="24"/>
          <w:szCs w:val="24"/>
        </w:rPr>
        <w:t>абот.</w:t>
      </w:r>
    </w:p>
    <w:p w:rsidR="00F940F6" w:rsidRDefault="00F940F6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40F6" w:rsidRPr="004857F0" w:rsidRDefault="00F940F6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2104" w:rsidRPr="004857F0" w:rsidRDefault="00992104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8F65A1" w:rsidRDefault="00FE6946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5A1">
        <w:rPr>
          <w:rFonts w:ascii="Times New Roman" w:hAnsi="Times New Roman" w:cs="Times New Roman"/>
          <w:b/>
          <w:sz w:val="24"/>
          <w:szCs w:val="24"/>
        </w:rPr>
        <w:t>1</w:t>
      </w:r>
      <w:r w:rsidR="007522C9">
        <w:rPr>
          <w:rFonts w:ascii="Times New Roman" w:hAnsi="Times New Roman" w:cs="Times New Roman"/>
          <w:b/>
          <w:sz w:val="24"/>
          <w:szCs w:val="24"/>
        </w:rPr>
        <w:t>1</w:t>
      </w:r>
      <w:r w:rsidR="00F96ECE" w:rsidRPr="008F65A1">
        <w:rPr>
          <w:rFonts w:ascii="Times New Roman" w:hAnsi="Times New Roman" w:cs="Times New Roman"/>
          <w:b/>
          <w:sz w:val="24"/>
          <w:szCs w:val="24"/>
        </w:rPr>
        <w:t>. СРОК ДЕЙСТВИЯ ДОГОВОРА</w:t>
      </w:r>
    </w:p>
    <w:p w:rsidR="00992104" w:rsidRPr="004857F0" w:rsidRDefault="00992104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Pr="004857F0" w:rsidRDefault="007522C9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96ECE" w:rsidRPr="004857F0">
        <w:rPr>
          <w:rFonts w:ascii="Times New Roman" w:hAnsi="Times New Roman" w:cs="Times New Roman"/>
          <w:sz w:val="24"/>
          <w:szCs w:val="24"/>
        </w:rPr>
        <w:t>.1. Настоящий Договор вступает в силу со дня его</w:t>
      </w:r>
      <w:r w:rsidR="00992104" w:rsidRPr="004857F0">
        <w:rPr>
          <w:rFonts w:ascii="Times New Roman" w:hAnsi="Times New Roman" w:cs="Times New Roman"/>
          <w:sz w:val="24"/>
          <w:szCs w:val="24"/>
        </w:rPr>
        <w:t xml:space="preserve"> подписания обеими Сторонами, и </w:t>
      </w:r>
      <w:r w:rsidR="00F96ECE" w:rsidRPr="004857F0">
        <w:rPr>
          <w:rFonts w:ascii="Times New Roman" w:hAnsi="Times New Roman" w:cs="Times New Roman"/>
          <w:sz w:val="24"/>
          <w:szCs w:val="24"/>
        </w:rPr>
        <w:t xml:space="preserve">действует до </w:t>
      </w:r>
      <w:r w:rsidR="005C1FEF" w:rsidRPr="004857F0">
        <w:rPr>
          <w:rFonts w:ascii="Times New Roman" w:hAnsi="Times New Roman" w:cs="Times New Roman"/>
          <w:sz w:val="24"/>
          <w:szCs w:val="24"/>
        </w:rPr>
        <w:t>полного исполнения Сторонами своих обязательств</w:t>
      </w:r>
      <w:r w:rsidR="00F96ECE" w:rsidRPr="004857F0">
        <w:rPr>
          <w:rFonts w:ascii="Times New Roman" w:hAnsi="Times New Roman" w:cs="Times New Roman"/>
          <w:sz w:val="24"/>
          <w:szCs w:val="24"/>
        </w:rPr>
        <w:t>.</w:t>
      </w:r>
    </w:p>
    <w:p w:rsidR="00F96ECE" w:rsidRPr="004857F0" w:rsidRDefault="0084102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522C9">
        <w:rPr>
          <w:rFonts w:ascii="Times New Roman" w:hAnsi="Times New Roman" w:cs="Times New Roman"/>
          <w:sz w:val="24"/>
          <w:szCs w:val="24"/>
        </w:rPr>
        <w:t>1</w:t>
      </w:r>
      <w:r w:rsidR="00F96ECE" w:rsidRPr="004857F0">
        <w:rPr>
          <w:rFonts w:ascii="Times New Roman" w:hAnsi="Times New Roman" w:cs="Times New Roman"/>
          <w:sz w:val="24"/>
          <w:szCs w:val="24"/>
        </w:rPr>
        <w:t>.2. Договор составлен в двух экземплярах, имеющи</w:t>
      </w:r>
      <w:r w:rsidR="00992104" w:rsidRPr="004857F0">
        <w:rPr>
          <w:rFonts w:ascii="Times New Roman" w:hAnsi="Times New Roman" w:cs="Times New Roman"/>
          <w:sz w:val="24"/>
          <w:szCs w:val="24"/>
        </w:rPr>
        <w:t xml:space="preserve">х равную юридическую силу, один </w:t>
      </w:r>
      <w:r w:rsidR="00F96ECE" w:rsidRPr="004857F0">
        <w:rPr>
          <w:rFonts w:ascii="Times New Roman" w:hAnsi="Times New Roman" w:cs="Times New Roman"/>
          <w:sz w:val="24"/>
          <w:szCs w:val="24"/>
        </w:rPr>
        <w:t>из которых находится у Заказчика, другой – у Исполнителя.</w:t>
      </w:r>
    </w:p>
    <w:p w:rsidR="00F96ECE" w:rsidRPr="004857F0" w:rsidRDefault="0084102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522C9">
        <w:rPr>
          <w:rFonts w:ascii="Times New Roman" w:hAnsi="Times New Roman" w:cs="Times New Roman"/>
          <w:sz w:val="24"/>
          <w:szCs w:val="24"/>
        </w:rPr>
        <w:t>1</w:t>
      </w:r>
      <w:r w:rsidR="00F96ECE" w:rsidRPr="004857F0">
        <w:rPr>
          <w:rFonts w:ascii="Times New Roman" w:hAnsi="Times New Roman" w:cs="Times New Roman"/>
          <w:sz w:val="24"/>
          <w:szCs w:val="24"/>
        </w:rPr>
        <w:t>.3. Все дополнения и изменения к настоящему Договору действительны и являются неотъемлемой частью Догов</w:t>
      </w:r>
      <w:r w:rsidR="00992104" w:rsidRPr="004857F0">
        <w:rPr>
          <w:rFonts w:ascii="Times New Roman" w:hAnsi="Times New Roman" w:cs="Times New Roman"/>
          <w:sz w:val="24"/>
          <w:szCs w:val="24"/>
        </w:rPr>
        <w:t xml:space="preserve">ора лишь в том случае, если они </w:t>
      </w:r>
      <w:r w:rsidR="00F96ECE" w:rsidRPr="004857F0">
        <w:rPr>
          <w:rFonts w:ascii="Times New Roman" w:hAnsi="Times New Roman" w:cs="Times New Roman"/>
          <w:sz w:val="24"/>
          <w:szCs w:val="24"/>
        </w:rPr>
        <w:t>совершены в письменной форме и подписаны уполномоченными на то</w:t>
      </w:r>
      <w:r w:rsidR="00992104" w:rsidRPr="004857F0">
        <w:rPr>
          <w:rFonts w:ascii="Times New Roman" w:hAnsi="Times New Roman" w:cs="Times New Roman"/>
          <w:sz w:val="24"/>
          <w:szCs w:val="24"/>
        </w:rPr>
        <w:t xml:space="preserve"> представителями </w:t>
      </w:r>
      <w:r w:rsidR="00F96ECE" w:rsidRPr="004857F0">
        <w:rPr>
          <w:rFonts w:ascii="Times New Roman" w:hAnsi="Times New Roman" w:cs="Times New Roman"/>
          <w:sz w:val="24"/>
          <w:szCs w:val="24"/>
        </w:rPr>
        <w:t>Сторон.</w:t>
      </w:r>
    </w:p>
    <w:p w:rsidR="00220027" w:rsidRPr="004857F0" w:rsidRDefault="0084102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522C9">
        <w:rPr>
          <w:rFonts w:ascii="Times New Roman" w:hAnsi="Times New Roman" w:cs="Times New Roman"/>
          <w:sz w:val="24"/>
          <w:szCs w:val="24"/>
        </w:rPr>
        <w:t>1</w:t>
      </w:r>
      <w:r w:rsidR="00220027" w:rsidRPr="004857F0">
        <w:rPr>
          <w:rFonts w:ascii="Times New Roman" w:hAnsi="Times New Roman" w:cs="Times New Roman"/>
          <w:sz w:val="24"/>
          <w:szCs w:val="24"/>
        </w:rPr>
        <w:t>.4. Приложения к Договору:</w:t>
      </w:r>
    </w:p>
    <w:p w:rsidR="00841027" w:rsidRDefault="0084102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1027" w:rsidRDefault="00841027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485B" w:rsidRDefault="00C6485B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Приложения.</w:t>
      </w:r>
    </w:p>
    <w:p w:rsidR="00C6485B" w:rsidRPr="00C6485B" w:rsidRDefault="00C6485B" w:rsidP="008F65A1">
      <w:pPr>
        <w:pStyle w:val="af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Техническое задание на проведение специальной оценки условий труда.</w:t>
      </w:r>
    </w:p>
    <w:p w:rsidR="00220027" w:rsidRDefault="00C6485B" w:rsidP="008F65A1">
      <w:pPr>
        <w:pStyle w:val="af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85B">
        <w:rPr>
          <w:rFonts w:ascii="Times New Roman" w:hAnsi="Times New Roman" w:cs="Times New Roman"/>
          <w:sz w:val="24"/>
          <w:szCs w:val="24"/>
        </w:rPr>
        <w:t>Перечень рабочих мест, на которых будут производиться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85B" w:rsidRPr="00A971BA" w:rsidRDefault="00DF22A3" w:rsidP="008F65A1">
      <w:pPr>
        <w:pStyle w:val="af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1BA">
        <w:rPr>
          <w:rFonts w:ascii="Times New Roman" w:hAnsi="Times New Roman" w:cs="Times New Roman"/>
          <w:sz w:val="24"/>
          <w:szCs w:val="24"/>
        </w:rPr>
        <w:t>Форма а</w:t>
      </w:r>
      <w:r w:rsidR="005C3917" w:rsidRPr="00A971BA">
        <w:rPr>
          <w:rFonts w:ascii="Times New Roman" w:hAnsi="Times New Roman" w:cs="Times New Roman"/>
          <w:sz w:val="24"/>
          <w:szCs w:val="24"/>
        </w:rPr>
        <w:t>кт</w:t>
      </w:r>
      <w:r w:rsidRPr="00A971BA">
        <w:rPr>
          <w:rFonts w:ascii="Times New Roman" w:hAnsi="Times New Roman" w:cs="Times New Roman"/>
          <w:sz w:val="24"/>
          <w:szCs w:val="24"/>
        </w:rPr>
        <w:t>а</w:t>
      </w:r>
      <w:r w:rsidR="005C3917" w:rsidRPr="00A971BA">
        <w:rPr>
          <w:rFonts w:ascii="Times New Roman" w:hAnsi="Times New Roman" w:cs="Times New Roman"/>
          <w:sz w:val="24"/>
          <w:szCs w:val="24"/>
        </w:rPr>
        <w:t xml:space="preserve"> приема-передачи отчетных документов.</w:t>
      </w:r>
    </w:p>
    <w:p w:rsidR="005C3917" w:rsidRPr="00C6485B" w:rsidRDefault="00DF22A3" w:rsidP="008F65A1">
      <w:pPr>
        <w:pStyle w:val="af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1BA">
        <w:rPr>
          <w:rFonts w:ascii="Times New Roman" w:hAnsi="Times New Roman" w:cs="Times New Roman"/>
          <w:sz w:val="24"/>
          <w:szCs w:val="24"/>
        </w:rPr>
        <w:t>Форма акта</w:t>
      </w:r>
      <w:r w:rsidR="005C3917" w:rsidRPr="00A971BA">
        <w:rPr>
          <w:rFonts w:ascii="Times New Roman" w:hAnsi="Times New Roman" w:cs="Times New Roman"/>
          <w:sz w:val="24"/>
          <w:szCs w:val="24"/>
        </w:rPr>
        <w:t xml:space="preserve"> сдачи</w:t>
      </w:r>
      <w:r w:rsidR="005C3917" w:rsidRPr="004857F0">
        <w:rPr>
          <w:rFonts w:ascii="Times New Roman" w:hAnsi="Times New Roman" w:cs="Times New Roman"/>
          <w:sz w:val="24"/>
          <w:szCs w:val="24"/>
        </w:rPr>
        <w:t xml:space="preserve">-приемки </w:t>
      </w:r>
      <w:r w:rsidR="005C3917">
        <w:rPr>
          <w:rFonts w:ascii="Times New Roman" w:hAnsi="Times New Roman" w:cs="Times New Roman"/>
          <w:sz w:val="24"/>
          <w:szCs w:val="24"/>
        </w:rPr>
        <w:t>Р</w:t>
      </w:r>
      <w:r w:rsidR="005C3917" w:rsidRPr="004857F0">
        <w:rPr>
          <w:rFonts w:ascii="Times New Roman" w:hAnsi="Times New Roman" w:cs="Times New Roman"/>
          <w:sz w:val="24"/>
          <w:szCs w:val="24"/>
        </w:rPr>
        <w:t>абот</w:t>
      </w:r>
      <w:r w:rsidR="005C3917">
        <w:rPr>
          <w:rFonts w:ascii="Times New Roman" w:hAnsi="Times New Roman" w:cs="Times New Roman"/>
          <w:sz w:val="24"/>
          <w:szCs w:val="24"/>
        </w:rPr>
        <w:t>.</w:t>
      </w:r>
    </w:p>
    <w:p w:rsidR="00992104" w:rsidRDefault="00992104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5220" w:rsidRDefault="0073522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5220" w:rsidRDefault="0073522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5220" w:rsidRPr="004857F0" w:rsidRDefault="00735220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ECE" w:rsidRDefault="00A971BA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1BA">
        <w:rPr>
          <w:rFonts w:ascii="Times New Roman" w:hAnsi="Times New Roman" w:cs="Times New Roman"/>
          <w:b/>
          <w:sz w:val="24"/>
          <w:szCs w:val="24"/>
        </w:rPr>
        <w:t>12</w:t>
      </w:r>
      <w:r w:rsidR="00F96ECE" w:rsidRPr="00A971BA">
        <w:rPr>
          <w:rFonts w:ascii="Times New Roman" w:hAnsi="Times New Roman" w:cs="Times New Roman"/>
          <w:b/>
          <w:sz w:val="24"/>
          <w:szCs w:val="24"/>
        </w:rPr>
        <w:t>. АДРЕСА И БАНКОВСКИЕ РЕКВИЗИТЫ СТОРОН</w:t>
      </w:r>
    </w:p>
    <w:p w:rsidR="00F81669" w:rsidRPr="00A971BA" w:rsidRDefault="00F81669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53"/>
        <w:gridCol w:w="4820"/>
      </w:tblGrid>
      <w:tr w:rsidR="00F81669" w:rsidRPr="00F81669" w:rsidTr="00F81669">
        <w:trPr>
          <w:jc w:val="center"/>
        </w:trPr>
        <w:tc>
          <w:tcPr>
            <w:tcW w:w="5353" w:type="dxa"/>
          </w:tcPr>
          <w:p w:rsidR="00F81669" w:rsidRPr="00F81669" w:rsidRDefault="00F81669" w:rsidP="00F81669">
            <w:pPr>
              <w:spacing w:after="0"/>
              <w:ind w:right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F81669" w:rsidRPr="00F81669" w:rsidRDefault="00F81669" w:rsidP="00F81669">
            <w:pPr>
              <w:spacing w:after="0"/>
              <w:ind w:right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1669" w:rsidRPr="00F81669" w:rsidRDefault="00F81669" w:rsidP="00F816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ООО «ОДПС </w:t>
            </w:r>
            <w:proofErr w:type="spellStart"/>
            <w:r w:rsidRPr="00F81669">
              <w:rPr>
                <w:rFonts w:ascii="Times New Roman" w:hAnsi="Times New Roman" w:cs="Times New Roman"/>
                <w:b/>
                <w:sz w:val="24"/>
                <w:szCs w:val="24"/>
              </w:rPr>
              <w:t>Сколково</w:t>
            </w:r>
            <w:proofErr w:type="spellEnd"/>
            <w:r w:rsidRPr="00F816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F81669" w:rsidRPr="00F81669" w:rsidRDefault="00F81669" w:rsidP="00F816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1669" w:rsidRPr="00F81669" w:rsidRDefault="00F81669" w:rsidP="00F81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Место нахождения: 143026, г. Москва, территория инновационного центра «</w:t>
            </w:r>
            <w:proofErr w:type="spellStart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 xml:space="preserve">», Луговая ул., 4, </w:t>
            </w:r>
            <w:proofErr w:type="spellStart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. 2.;</w:t>
            </w:r>
          </w:p>
          <w:p w:rsidR="00F81669" w:rsidRPr="00F81669" w:rsidRDefault="00F81669" w:rsidP="00F81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Почтовый адрес: 143026, г. Москва, территория инновационного центра «</w:t>
            </w:r>
            <w:proofErr w:type="spellStart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 xml:space="preserve">», Луговая ул., 4, </w:t>
            </w:r>
            <w:proofErr w:type="spellStart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. 2.</w:t>
            </w:r>
            <w:r w:rsidRPr="00F816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F81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1669" w:rsidRPr="00F81669" w:rsidRDefault="00F81669" w:rsidP="00F81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ИНН 7701897582 / КПП 773101001;</w:t>
            </w:r>
          </w:p>
          <w:p w:rsidR="00F81669" w:rsidRPr="00F81669" w:rsidRDefault="00F81669" w:rsidP="00F81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ОГРН 1107746949793;</w:t>
            </w:r>
          </w:p>
          <w:p w:rsidR="00F81669" w:rsidRPr="00F81669" w:rsidRDefault="00F81669" w:rsidP="00F81669">
            <w:pPr>
              <w:spacing w:after="0"/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/с № 40702810738170021330;</w:t>
            </w:r>
          </w:p>
          <w:p w:rsidR="00F81669" w:rsidRPr="00F81669" w:rsidRDefault="00F81669" w:rsidP="00F81669">
            <w:pPr>
              <w:spacing w:after="0"/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В ОАО «СБЕРБАНК РОССИИ», г. Москва;</w:t>
            </w:r>
          </w:p>
          <w:p w:rsidR="00F81669" w:rsidRPr="00F81669" w:rsidRDefault="00F81669" w:rsidP="00F81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К/с № 30101810400000000225;</w:t>
            </w:r>
          </w:p>
          <w:p w:rsidR="00F81669" w:rsidRPr="00F81669" w:rsidRDefault="00F81669" w:rsidP="00F81669">
            <w:pPr>
              <w:spacing w:after="0"/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sz w:val="24"/>
                <w:szCs w:val="24"/>
              </w:rPr>
              <w:t xml:space="preserve">ОКПО 66891565; </w:t>
            </w:r>
          </w:p>
          <w:p w:rsidR="00F81669" w:rsidRPr="00F81669" w:rsidRDefault="00F81669" w:rsidP="00F81669">
            <w:pPr>
              <w:spacing w:after="0"/>
              <w:ind w:righ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sz w:val="24"/>
                <w:szCs w:val="24"/>
              </w:rPr>
              <w:t>БИК 044525225.</w:t>
            </w:r>
          </w:p>
        </w:tc>
        <w:tc>
          <w:tcPr>
            <w:tcW w:w="4820" w:type="dxa"/>
          </w:tcPr>
          <w:p w:rsidR="00F81669" w:rsidRPr="00F81669" w:rsidRDefault="00F81669" w:rsidP="00F81669">
            <w:pPr>
              <w:spacing w:after="0"/>
              <w:ind w:right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F81669" w:rsidRPr="00F81669" w:rsidRDefault="00F81669" w:rsidP="00F81669">
            <w:pPr>
              <w:spacing w:after="0"/>
              <w:ind w:right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1669" w:rsidRPr="00F81669" w:rsidRDefault="00F81669" w:rsidP="00F816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66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</w:t>
            </w:r>
          </w:p>
          <w:p w:rsidR="00F81669" w:rsidRPr="00F81669" w:rsidRDefault="00F81669" w:rsidP="00F8166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1669" w:rsidRPr="00F81669" w:rsidRDefault="00F81669" w:rsidP="00F81669">
            <w:pPr>
              <w:spacing w:after="0"/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69" w:rsidRPr="00F81669" w:rsidRDefault="00F81669" w:rsidP="00F81669">
            <w:pPr>
              <w:spacing w:after="0"/>
              <w:ind w:righ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2104" w:rsidRPr="004857F0" w:rsidRDefault="00992104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641E" w:rsidRPr="004857F0" w:rsidRDefault="009D641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41"/>
        <w:gridCol w:w="363"/>
        <w:gridCol w:w="4812"/>
      </w:tblGrid>
      <w:tr w:rsidR="00F81669" w:rsidRPr="004857F0" w:rsidTr="006257A7">
        <w:trPr>
          <w:cantSplit/>
          <w:trHeight w:val="270"/>
        </w:trPr>
        <w:tc>
          <w:tcPr>
            <w:tcW w:w="5141" w:type="dxa"/>
          </w:tcPr>
          <w:p w:rsidR="00F81669" w:rsidRDefault="00F81669" w:rsidP="006257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363" w:type="dxa"/>
          </w:tcPr>
          <w:p w:rsidR="00F81669" w:rsidRPr="004857F0" w:rsidRDefault="00F81669" w:rsidP="006257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</w:tcPr>
          <w:p w:rsidR="00F81669" w:rsidRDefault="00F81669" w:rsidP="006257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</w:tr>
      <w:tr w:rsidR="00F81669" w:rsidRPr="004857F0" w:rsidTr="006257A7">
        <w:trPr>
          <w:trHeight w:val="3743"/>
        </w:trPr>
        <w:tc>
          <w:tcPr>
            <w:tcW w:w="5141" w:type="dxa"/>
          </w:tcPr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/                                </w:t>
            </w: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 xml:space="preserve">      М.П.</w:t>
            </w:r>
          </w:p>
        </w:tc>
        <w:tc>
          <w:tcPr>
            <w:tcW w:w="363" w:type="dxa"/>
          </w:tcPr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</w:tcPr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81669" w:rsidRPr="004857F0" w:rsidRDefault="00F81669" w:rsidP="00625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9D641E" w:rsidRPr="004857F0" w:rsidRDefault="009D641E" w:rsidP="00F816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857F0">
        <w:rPr>
          <w:rFonts w:ascii="Times New Roman" w:hAnsi="Times New Roman" w:cs="Times New Roman"/>
          <w:sz w:val="24"/>
          <w:szCs w:val="24"/>
        </w:rPr>
        <w:br w:type="page"/>
      </w:r>
    </w:p>
    <w:p w:rsidR="00FE6946" w:rsidRDefault="009D641E" w:rsidP="008F65A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57F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FE6946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485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6946" w:rsidRDefault="009D641E" w:rsidP="008F65A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57F0">
        <w:rPr>
          <w:rFonts w:ascii="Times New Roman" w:hAnsi="Times New Roman" w:cs="Times New Roman"/>
          <w:b/>
          <w:sz w:val="24"/>
          <w:szCs w:val="24"/>
        </w:rPr>
        <w:t>к Договору № _____</w:t>
      </w:r>
      <w:r w:rsidR="00735220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FE6946">
        <w:rPr>
          <w:rFonts w:ascii="Times New Roman" w:hAnsi="Times New Roman" w:cs="Times New Roman"/>
          <w:b/>
          <w:sz w:val="24"/>
          <w:szCs w:val="24"/>
        </w:rPr>
        <w:t xml:space="preserve"> ___.____. ______ 20__ г.</w:t>
      </w:r>
    </w:p>
    <w:p w:rsidR="009D641E" w:rsidRPr="004857F0" w:rsidRDefault="009D641E" w:rsidP="008F65A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5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6ECE" w:rsidRPr="004857F0" w:rsidRDefault="00F96EC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641E" w:rsidRPr="004857F0" w:rsidRDefault="009D641E" w:rsidP="008F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6946" w:rsidRDefault="009D641E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7F0">
        <w:rPr>
          <w:rFonts w:ascii="Times New Roman" w:hAnsi="Times New Roman" w:cs="Times New Roman"/>
          <w:b/>
          <w:sz w:val="24"/>
          <w:szCs w:val="24"/>
        </w:rPr>
        <w:t>ПЕРЕЧЕНЬ РАБОЧИХ МЕСТ</w:t>
      </w:r>
    </w:p>
    <w:p w:rsidR="009D641E" w:rsidRPr="00122F86" w:rsidRDefault="00FE6946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94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2F86">
        <w:rPr>
          <w:rFonts w:ascii="Times New Roman" w:hAnsi="Times New Roman" w:cs="Times New Roman"/>
          <w:b/>
          <w:sz w:val="24"/>
          <w:szCs w:val="24"/>
        </w:rPr>
        <w:t>(</w:t>
      </w:r>
      <w:r w:rsidR="00735220" w:rsidRPr="00122F86">
        <w:rPr>
          <w:rFonts w:ascii="Times New Roman" w:hAnsi="Times New Roman" w:cs="Times New Roman"/>
          <w:b/>
          <w:sz w:val="24"/>
          <w:szCs w:val="24"/>
        </w:rPr>
        <w:t>предоставляется Участнику, признанному Победителем Процедуры закупки при подписании настоящего Договора</w:t>
      </w:r>
      <w:r w:rsidRPr="00122F86">
        <w:rPr>
          <w:rFonts w:ascii="Times New Roman" w:hAnsi="Times New Roman" w:cs="Times New Roman"/>
          <w:b/>
          <w:sz w:val="24"/>
          <w:szCs w:val="24"/>
        </w:rPr>
        <w:t>)</w:t>
      </w:r>
    </w:p>
    <w:p w:rsidR="00735220" w:rsidRPr="00122F86" w:rsidRDefault="0073522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220" w:rsidRPr="00122F86" w:rsidRDefault="00735220" w:rsidP="00735220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9D641E" w:rsidRPr="00735220" w:rsidRDefault="009D641E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9D641E" w:rsidRPr="004857F0" w:rsidRDefault="009D641E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D641E" w:rsidRPr="004857F0" w:rsidRDefault="009D641E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974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47F0" w:rsidRPr="004857F0" w:rsidRDefault="006747F0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D641E" w:rsidRPr="004857F0" w:rsidRDefault="009D641E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41"/>
        <w:gridCol w:w="363"/>
        <w:gridCol w:w="4812"/>
      </w:tblGrid>
      <w:tr w:rsidR="009D641E" w:rsidRPr="004857F0" w:rsidTr="006747F0">
        <w:trPr>
          <w:cantSplit/>
          <w:trHeight w:val="270"/>
        </w:trPr>
        <w:tc>
          <w:tcPr>
            <w:tcW w:w="5141" w:type="dxa"/>
          </w:tcPr>
          <w:p w:rsidR="00FE6946" w:rsidRDefault="00FE6946" w:rsidP="008F65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41E" w:rsidRPr="004857F0" w:rsidRDefault="009D641E" w:rsidP="008F65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363" w:type="dxa"/>
          </w:tcPr>
          <w:p w:rsidR="009D641E" w:rsidRPr="004857F0" w:rsidRDefault="009D641E" w:rsidP="008F65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</w:tcPr>
          <w:p w:rsidR="00FE6946" w:rsidRDefault="00FE6946" w:rsidP="008F65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41E" w:rsidRPr="004857F0" w:rsidRDefault="009D641E" w:rsidP="008F65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</w:tr>
      <w:tr w:rsidR="009D641E" w:rsidRPr="004857F0" w:rsidTr="006747F0">
        <w:trPr>
          <w:trHeight w:val="3743"/>
        </w:trPr>
        <w:tc>
          <w:tcPr>
            <w:tcW w:w="5141" w:type="dxa"/>
          </w:tcPr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41E" w:rsidRPr="004857F0" w:rsidRDefault="00FE6946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/                                </w:t>
            </w: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41E" w:rsidRPr="004857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 xml:space="preserve">      М.П.</w:t>
            </w:r>
          </w:p>
        </w:tc>
        <w:tc>
          <w:tcPr>
            <w:tcW w:w="363" w:type="dxa"/>
          </w:tcPr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</w:tcPr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___________________/</w:t>
            </w:r>
            <w:r w:rsidR="00FE69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D641E" w:rsidRPr="004857F0" w:rsidRDefault="009D641E" w:rsidP="008F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7F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9D641E" w:rsidRPr="004857F0" w:rsidRDefault="009D641E" w:rsidP="008F65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9D641E" w:rsidRPr="004857F0" w:rsidSect="00EE2577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4AE" w:rsidRDefault="000734AE" w:rsidP="005C1FEF">
      <w:pPr>
        <w:spacing w:after="0" w:line="240" w:lineRule="auto"/>
      </w:pPr>
      <w:r>
        <w:separator/>
      </w:r>
    </w:p>
  </w:endnote>
  <w:endnote w:type="continuationSeparator" w:id="0">
    <w:p w:rsidR="000734AE" w:rsidRDefault="000734AE" w:rsidP="005C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3" w:author="Belyakova Mariya" w:date="2014-04-07T10:35:00Z"/>
  <w:sdt>
    <w:sdtPr>
      <w:id w:val="-2114736784"/>
      <w:docPartObj>
        <w:docPartGallery w:val="Page Numbers (Bottom of Page)"/>
        <w:docPartUnique/>
      </w:docPartObj>
    </w:sdtPr>
    <w:sdtEndPr/>
    <w:sdtContent>
      <w:customXmlInsRangeEnd w:id="3"/>
      <w:p w:rsidR="006747F0" w:rsidRDefault="006747F0">
        <w:pPr>
          <w:pStyle w:val="a7"/>
          <w:jc w:val="center"/>
          <w:rPr>
            <w:ins w:id="4" w:author="Belyakova Mariya" w:date="2014-04-07T10:35:00Z"/>
          </w:rPr>
        </w:pPr>
        <w:ins w:id="5" w:author="Belyakova Mariya" w:date="2014-04-07T10:35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122F86">
          <w:rPr>
            <w:noProof/>
          </w:rPr>
          <w:t>11</w:t>
        </w:r>
        <w:ins w:id="6" w:author="Belyakova Mariya" w:date="2014-04-07T10:35:00Z">
          <w:r>
            <w:fldChar w:fldCharType="end"/>
          </w:r>
        </w:ins>
      </w:p>
      <w:customXmlInsRangeStart w:id="7" w:author="Belyakova Mariya" w:date="2014-04-07T10:35:00Z"/>
    </w:sdtContent>
  </w:sdt>
  <w:customXmlInsRangeEnd w:id="7"/>
  <w:p w:rsidR="006747F0" w:rsidRDefault="006747F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4AE" w:rsidRDefault="000734AE" w:rsidP="005C1FEF">
      <w:pPr>
        <w:spacing w:after="0" w:line="240" w:lineRule="auto"/>
      </w:pPr>
      <w:r>
        <w:separator/>
      </w:r>
    </w:p>
  </w:footnote>
  <w:footnote w:type="continuationSeparator" w:id="0">
    <w:p w:rsidR="000734AE" w:rsidRDefault="000734AE" w:rsidP="005C1F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A00AC"/>
    <w:multiLevelType w:val="hybridMultilevel"/>
    <w:tmpl w:val="88209F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E18BE"/>
    <w:multiLevelType w:val="multilevel"/>
    <w:tmpl w:val="EC2847A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5E290E04"/>
    <w:multiLevelType w:val="multilevel"/>
    <w:tmpl w:val="EE280226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613A30DD"/>
    <w:multiLevelType w:val="hybridMultilevel"/>
    <w:tmpl w:val="8272C180"/>
    <w:lvl w:ilvl="0" w:tplc="933A92BA">
      <w:start w:val="1"/>
      <w:numFmt w:val="decimal"/>
      <w:lvlText w:val="%1."/>
      <w:lvlJc w:val="left"/>
      <w:pPr>
        <w:ind w:left="2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4" w:hanging="360"/>
      </w:pPr>
    </w:lvl>
    <w:lvl w:ilvl="2" w:tplc="0419001B" w:tentative="1">
      <w:start w:val="1"/>
      <w:numFmt w:val="lowerRoman"/>
      <w:lvlText w:val="%3."/>
      <w:lvlJc w:val="right"/>
      <w:pPr>
        <w:ind w:left="3934" w:hanging="180"/>
      </w:pPr>
    </w:lvl>
    <w:lvl w:ilvl="3" w:tplc="0419000F" w:tentative="1">
      <w:start w:val="1"/>
      <w:numFmt w:val="decimal"/>
      <w:lvlText w:val="%4."/>
      <w:lvlJc w:val="left"/>
      <w:pPr>
        <w:ind w:left="4654" w:hanging="360"/>
      </w:pPr>
    </w:lvl>
    <w:lvl w:ilvl="4" w:tplc="04190019" w:tentative="1">
      <w:start w:val="1"/>
      <w:numFmt w:val="lowerLetter"/>
      <w:lvlText w:val="%5."/>
      <w:lvlJc w:val="left"/>
      <w:pPr>
        <w:ind w:left="5374" w:hanging="360"/>
      </w:pPr>
    </w:lvl>
    <w:lvl w:ilvl="5" w:tplc="0419001B" w:tentative="1">
      <w:start w:val="1"/>
      <w:numFmt w:val="lowerRoman"/>
      <w:lvlText w:val="%6."/>
      <w:lvlJc w:val="right"/>
      <w:pPr>
        <w:ind w:left="6094" w:hanging="180"/>
      </w:pPr>
    </w:lvl>
    <w:lvl w:ilvl="6" w:tplc="0419000F" w:tentative="1">
      <w:start w:val="1"/>
      <w:numFmt w:val="decimal"/>
      <w:lvlText w:val="%7."/>
      <w:lvlJc w:val="left"/>
      <w:pPr>
        <w:ind w:left="6814" w:hanging="360"/>
      </w:pPr>
    </w:lvl>
    <w:lvl w:ilvl="7" w:tplc="04190019" w:tentative="1">
      <w:start w:val="1"/>
      <w:numFmt w:val="lowerLetter"/>
      <w:lvlText w:val="%8."/>
      <w:lvlJc w:val="left"/>
      <w:pPr>
        <w:ind w:left="7534" w:hanging="360"/>
      </w:pPr>
    </w:lvl>
    <w:lvl w:ilvl="8" w:tplc="0419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4">
    <w:nsid w:val="64D16F1D"/>
    <w:multiLevelType w:val="multilevel"/>
    <w:tmpl w:val="A8568F6C"/>
    <w:lvl w:ilvl="0">
      <w:start w:val="1"/>
      <w:numFmt w:val="decimal"/>
      <w:pStyle w:val="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3270" w:hanging="576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  <w:b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CE"/>
    <w:rsid w:val="00011755"/>
    <w:rsid w:val="000734AE"/>
    <w:rsid w:val="00074D3E"/>
    <w:rsid w:val="000C23BE"/>
    <w:rsid w:val="000C26B3"/>
    <w:rsid w:val="000C53D2"/>
    <w:rsid w:val="000D01BE"/>
    <w:rsid w:val="000D66CA"/>
    <w:rsid w:val="000E0F83"/>
    <w:rsid w:val="000F1D31"/>
    <w:rsid w:val="00122F86"/>
    <w:rsid w:val="0015528C"/>
    <w:rsid w:val="00166BEC"/>
    <w:rsid w:val="001823D8"/>
    <w:rsid w:val="00220027"/>
    <w:rsid w:val="00263145"/>
    <w:rsid w:val="00267749"/>
    <w:rsid w:val="00270878"/>
    <w:rsid w:val="002749EE"/>
    <w:rsid w:val="0027760D"/>
    <w:rsid w:val="00277F50"/>
    <w:rsid w:val="002A093D"/>
    <w:rsid w:val="002C2444"/>
    <w:rsid w:val="002E0937"/>
    <w:rsid w:val="002F7902"/>
    <w:rsid w:val="00314D6D"/>
    <w:rsid w:val="00340A0D"/>
    <w:rsid w:val="00346654"/>
    <w:rsid w:val="003506C6"/>
    <w:rsid w:val="00366CAE"/>
    <w:rsid w:val="00371EDF"/>
    <w:rsid w:val="003C1993"/>
    <w:rsid w:val="003D19F9"/>
    <w:rsid w:val="003D45FA"/>
    <w:rsid w:val="00402747"/>
    <w:rsid w:val="00405A1A"/>
    <w:rsid w:val="004100E6"/>
    <w:rsid w:val="00432E20"/>
    <w:rsid w:val="004535F0"/>
    <w:rsid w:val="00466B84"/>
    <w:rsid w:val="004678F5"/>
    <w:rsid w:val="004714B4"/>
    <w:rsid w:val="004857F0"/>
    <w:rsid w:val="004A7077"/>
    <w:rsid w:val="005231F0"/>
    <w:rsid w:val="0053313B"/>
    <w:rsid w:val="0059038F"/>
    <w:rsid w:val="005C1FEF"/>
    <w:rsid w:val="005C3917"/>
    <w:rsid w:val="005E7520"/>
    <w:rsid w:val="006241AE"/>
    <w:rsid w:val="00624954"/>
    <w:rsid w:val="00630078"/>
    <w:rsid w:val="006722E2"/>
    <w:rsid w:val="006747F0"/>
    <w:rsid w:val="006772E7"/>
    <w:rsid w:val="00684005"/>
    <w:rsid w:val="00686035"/>
    <w:rsid w:val="006E61BF"/>
    <w:rsid w:val="006F236F"/>
    <w:rsid w:val="00701CC0"/>
    <w:rsid w:val="00707283"/>
    <w:rsid w:val="00721837"/>
    <w:rsid w:val="00725DDA"/>
    <w:rsid w:val="00727292"/>
    <w:rsid w:val="00735220"/>
    <w:rsid w:val="007378FC"/>
    <w:rsid w:val="00750907"/>
    <w:rsid w:val="00751C33"/>
    <w:rsid w:val="007522C9"/>
    <w:rsid w:val="00756B4C"/>
    <w:rsid w:val="007B4647"/>
    <w:rsid w:val="00836F7D"/>
    <w:rsid w:val="00841027"/>
    <w:rsid w:val="00857871"/>
    <w:rsid w:val="008747C0"/>
    <w:rsid w:val="008A1B79"/>
    <w:rsid w:val="008B2573"/>
    <w:rsid w:val="008C3695"/>
    <w:rsid w:val="008D18C4"/>
    <w:rsid w:val="008E4F78"/>
    <w:rsid w:val="008E7C9E"/>
    <w:rsid w:val="008F65A1"/>
    <w:rsid w:val="00931547"/>
    <w:rsid w:val="00962828"/>
    <w:rsid w:val="00964668"/>
    <w:rsid w:val="00974C2E"/>
    <w:rsid w:val="00992104"/>
    <w:rsid w:val="0099539C"/>
    <w:rsid w:val="009B6573"/>
    <w:rsid w:val="009D641E"/>
    <w:rsid w:val="009E7ADC"/>
    <w:rsid w:val="00A24A34"/>
    <w:rsid w:val="00A341C8"/>
    <w:rsid w:val="00A46420"/>
    <w:rsid w:val="00A971BA"/>
    <w:rsid w:val="00AE6084"/>
    <w:rsid w:val="00AF28A4"/>
    <w:rsid w:val="00B324B2"/>
    <w:rsid w:val="00B432BE"/>
    <w:rsid w:val="00B56E91"/>
    <w:rsid w:val="00B70FC3"/>
    <w:rsid w:val="00B747AB"/>
    <w:rsid w:val="00B82258"/>
    <w:rsid w:val="00B84A24"/>
    <w:rsid w:val="00B8770E"/>
    <w:rsid w:val="00BB7B3F"/>
    <w:rsid w:val="00BC324B"/>
    <w:rsid w:val="00BE2352"/>
    <w:rsid w:val="00BF68B5"/>
    <w:rsid w:val="00C17304"/>
    <w:rsid w:val="00C43968"/>
    <w:rsid w:val="00C6485B"/>
    <w:rsid w:val="00CA0D07"/>
    <w:rsid w:val="00CA4772"/>
    <w:rsid w:val="00CC0C1C"/>
    <w:rsid w:val="00CC436C"/>
    <w:rsid w:val="00D07F68"/>
    <w:rsid w:val="00D104F0"/>
    <w:rsid w:val="00D50790"/>
    <w:rsid w:val="00D57918"/>
    <w:rsid w:val="00D86E85"/>
    <w:rsid w:val="00D96996"/>
    <w:rsid w:val="00D96A89"/>
    <w:rsid w:val="00DF22A3"/>
    <w:rsid w:val="00E021A0"/>
    <w:rsid w:val="00E06AED"/>
    <w:rsid w:val="00E1258D"/>
    <w:rsid w:val="00E42A1D"/>
    <w:rsid w:val="00E54CED"/>
    <w:rsid w:val="00E6264F"/>
    <w:rsid w:val="00E74DFA"/>
    <w:rsid w:val="00E87142"/>
    <w:rsid w:val="00EE2577"/>
    <w:rsid w:val="00EE620E"/>
    <w:rsid w:val="00EF02B0"/>
    <w:rsid w:val="00F132E6"/>
    <w:rsid w:val="00F4349D"/>
    <w:rsid w:val="00F46826"/>
    <w:rsid w:val="00F81669"/>
    <w:rsid w:val="00F940F6"/>
    <w:rsid w:val="00F96ECE"/>
    <w:rsid w:val="00FE6946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Document Header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0"/>
    <w:uiPriority w:val="9"/>
    <w:qFormat/>
    <w:rsid w:val="009D641E"/>
    <w:pPr>
      <w:keepNext/>
      <w:numPr>
        <w:numId w:val="1"/>
      </w:numPr>
      <w:tabs>
        <w:tab w:val="left" w:pos="567"/>
      </w:tabs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2">
    <w:name w:val="heading 2"/>
    <w:aliases w:val="H2,2,Заголовок 2 Знак1,2 Знак,h2,Б2,RTC,iz2,Заголовок 21,Numbered text 3,HD2,Heading 2 Hidden,Раздел Знак,Заголовок 2 Знак Знак,Level 2 Topic Heading,H21,Major,CHS,H2-Heading 2,l2,Header2,22,heading2,list2"/>
    <w:link w:val="20"/>
    <w:uiPriority w:val="9"/>
    <w:unhideWhenUsed/>
    <w:qFormat/>
    <w:rsid w:val="009D641E"/>
    <w:pPr>
      <w:numPr>
        <w:ilvl w:val="1"/>
        <w:numId w:val="1"/>
      </w:numPr>
      <w:tabs>
        <w:tab w:val="left" w:pos="1276"/>
      </w:tabs>
      <w:spacing w:after="0" w:line="240" w:lineRule="auto"/>
      <w:ind w:left="0" w:firstLine="567"/>
      <w:jc w:val="both"/>
      <w:outlineLvl w:val="1"/>
    </w:pPr>
    <w:rPr>
      <w:rFonts w:ascii="Times New Roman" w:eastAsiaTheme="majorEastAsia" w:hAnsi="Times New Roman" w:cs="Times New Roman"/>
      <w:bCs/>
      <w:sz w:val="24"/>
      <w:szCs w:val="24"/>
    </w:rPr>
  </w:style>
  <w:style w:type="paragraph" w:styleId="3">
    <w:name w:val="heading 3"/>
    <w:aliases w:val="H3"/>
    <w:link w:val="30"/>
    <w:uiPriority w:val="9"/>
    <w:unhideWhenUsed/>
    <w:qFormat/>
    <w:rsid w:val="009D641E"/>
    <w:pPr>
      <w:numPr>
        <w:ilvl w:val="2"/>
        <w:numId w:val="1"/>
      </w:numPr>
      <w:tabs>
        <w:tab w:val="left" w:pos="1134"/>
      </w:tabs>
      <w:spacing w:after="0" w:line="240" w:lineRule="auto"/>
      <w:ind w:left="0" w:firstLine="567"/>
      <w:jc w:val="both"/>
      <w:outlineLvl w:val="2"/>
    </w:pPr>
    <w:rPr>
      <w:rFonts w:ascii="Times New Roman" w:eastAsiaTheme="majorEastAsia" w:hAnsi="Times New Roman" w:cstheme="majorBidi"/>
      <w:bCs/>
      <w:sz w:val="24"/>
      <w:szCs w:val="24"/>
    </w:rPr>
  </w:style>
  <w:style w:type="paragraph" w:styleId="4">
    <w:name w:val="heading 4"/>
    <w:aliases w:val="H4"/>
    <w:next w:val="5"/>
    <w:link w:val="40"/>
    <w:uiPriority w:val="9"/>
    <w:unhideWhenUsed/>
    <w:qFormat/>
    <w:rsid w:val="009D641E"/>
    <w:pPr>
      <w:numPr>
        <w:ilvl w:val="3"/>
        <w:numId w:val="1"/>
      </w:numPr>
      <w:spacing w:after="0" w:line="240" w:lineRule="auto"/>
      <w:ind w:left="1985"/>
      <w:jc w:val="both"/>
      <w:outlineLvl w:val="3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paragraph" w:styleId="5">
    <w:name w:val="heading 5"/>
    <w:aliases w:val="H5"/>
    <w:next w:val="6"/>
    <w:link w:val="50"/>
    <w:uiPriority w:val="9"/>
    <w:unhideWhenUsed/>
    <w:qFormat/>
    <w:rsid w:val="009D641E"/>
    <w:pPr>
      <w:numPr>
        <w:ilvl w:val="4"/>
        <w:numId w:val="1"/>
      </w:numPr>
      <w:tabs>
        <w:tab w:val="left" w:pos="113"/>
        <w:tab w:val="left" w:pos="227"/>
      </w:tabs>
      <w:spacing w:before="60" w:after="60" w:line="240" w:lineRule="auto"/>
      <w:jc w:val="both"/>
      <w:outlineLvl w:val="4"/>
    </w:pPr>
    <w:rPr>
      <w:rFonts w:ascii="Georgia" w:eastAsiaTheme="majorEastAsia" w:hAnsi="Georgia" w:cstheme="majorBidi"/>
      <w:szCs w:val="20"/>
    </w:rPr>
  </w:style>
  <w:style w:type="paragraph" w:styleId="6">
    <w:name w:val="heading 6"/>
    <w:basedOn w:val="5"/>
    <w:next w:val="7"/>
    <w:link w:val="60"/>
    <w:uiPriority w:val="9"/>
    <w:unhideWhenUsed/>
    <w:rsid w:val="009D641E"/>
    <w:pPr>
      <w:numPr>
        <w:ilvl w:val="5"/>
      </w:numPr>
      <w:outlineLvl w:val="5"/>
    </w:pPr>
  </w:style>
  <w:style w:type="paragraph" w:styleId="7">
    <w:name w:val="heading 7"/>
    <w:next w:val="8"/>
    <w:link w:val="70"/>
    <w:uiPriority w:val="9"/>
    <w:unhideWhenUsed/>
    <w:qFormat/>
    <w:rsid w:val="009D641E"/>
    <w:pPr>
      <w:numPr>
        <w:ilvl w:val="6"/>
        <w:numId w:val="1"/>
      </w:numPr>
      <w:spacing w:before="120" w:after="120" w:line="240" w:lineRule="auto"/>
      <w:jc w:val="both"/>
      <w:outlineLvl w:val="6"/>
    </w:pPr>
    <w:rPr>
      <w:rFonts w:ascii="Times New Roman" w:eastAsiaTheme="majorEastAsia" w:hAnsi="Times New Roman" w:cstheme="majorBidi"/>
      <w:iCs/>
    </w:rPr>
  </w:style>
  <w:style w:type="paragraph" w:styleId="8">
    <w:name w:val="heading 8"/>
    <w:next w:val="a"/>
    <w:link w:val="80"/>
    <w:uiPriority w:val="9"/>
    <w:unhideWhenUsed/>
    <w:qFormat/>
    <w:rsid w:val="009D641E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Times New Roman" w:eastAsiaTheme="majorEastAsia" w:hAnsi="Times New Roman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rsid w:val="009D641E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1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C1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FEF"/>
  </w:style>
  <w:style w:type="paragraph" w:styleId="a7">
    <w:name w:val="footer"/>
    <w:basedOn w:val="a"/>
    <w:link w:val="a8"/>
    <w:uiPriority w:val="99"/>
    <w:unhideWhenUsed/>
    <w:rsid w:val="005C1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1FEF"/>
  </w:style>
  <w:style w:type="character" w:customStyle="1" w:styleId="10">
    <w:name w:val="Заголовок 1 Знак"/>
    <w:aliases w:val="H1 Знак,Document Header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"/>
    <w:rsid w:val="009D641E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Hidden Знак,Раздел Знак Знак,Заголовок 2 Знак Знак Знак,Level 2 Topic Heading Знак,H21 Знак"/>
    <w:basedOn w:val="a0"/>
    <w:link w:val="2"/>
    <w:uiPriority w:val="9"/>
    <w:rsid w:val="009D641E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30">
    <w:name w:val="Заголовок 3 Знак"/>
    <w:aliases w:val="H3 Знак"/>
    <w:basedOn w:val="a0"/>
    <w:link w:val="3"/>
    <w:uiPriority w:val="9"/>
    <w:rsid w:val="009D641E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40">
    <w:name w:val="Заголовок 4 Знак"/>
    <w:aliases w:val="H4 Знак"/>
    <w:basedOn w:val="a0"/>
    <w:link w:val="4"/>
    <w:uiPriority w:val="9"/>
    <w:rsid w:val="009D641E"/>
    <w:rPr>
      <w:rFonts w:ascii="Times New Roman" w:eastAsiaTheme="majorEastAsia" w:hAnsi="Times New Roman" w:cs="Times New Roman"/>
      <w:bCs/>
      <w:iCs/>
      <w:sz w:val="24"/>
      <w:szCs w:val="24"/>
    </w:rPr>
  </w:style>
  <w:style w:type="character" w:customStyle="1" w:styleId="50">
    <w:name w:val="Заголовок 5 Знак"/>
    <w:aliases w:val="H5 Знак"/>
    <w:basedOn w:val="a0"/>
    <w:link w:val="5"/>
    <w:uiPriority w:val="9"/>
    <w:rsid w:val="009D641E"/>
    <w:rPr>
      <w:rFonts w:ascii="Georgia" w:eastAsiaTheme="majorEastAsia" w:hAnsi="Georgia" w:cstheme="majorBidi"/>
      <w:szCs w:val="20"/>
    </w:rPr>
  </w:style>
  <w:style w:type="character" w:customStyle="1" w:styleId="60">
    <w:name w:val="Заголовок 6 Знак"/>
    <w:basedOn w:val="a0"/>
    <w:link w:val="6"/>
    <w:uiPriority w:val="9"/>
    <w:rsid w:val="009D641E"/>
    <w:rPr>
      <w:rFonts w:ascii="Georgia" w:eastAsiaTheme="majorEastAsia" w:hAnsi="Georgia" w:cstheme="majorBidi"/>
      <w:szCs w:val="20"/>
    </w:rPr>
  </w:style>
  <w:style w:type="character" w:customStyle="1" w:styleId="70">
    <w:name w:val="Заголовок 7 Знак"/>
    <w:basedOn w:val="a0"/>
    <w:link w:val="7"/>
    <w:uiPriority w:val="9"/>
    <w:rsid w:val="009D641E"/>
    <w:rPr>
      <w:rFonts w:ascii="Times New Roman" w:eastAsiaTheme="majorEastAsia" w:hAnsi="Times New Roman" w:cstheme="majorBidi"/>
      <w:iCs/>
    </w:rPr>
  </w:style>
  <w:style w:type="character" w:customStyle="1" w:styleId="80">
    <w:name w:val="Заголовок 8 Знак"/>
    <w:basedOn w:val="a0"/>
    <w:link w:val="8"/>
    <w:uiPriority w:val="9"/>
    <w:rsid w:val="009D641E"/>
    <w:rPr>
      <w:rFonts w:ascii="Times New Roman" w:eastAsiaTheme="majorEastAsia" w:hAnsi="Times New Roman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D64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arties">
    <w:name w:val="Parties"/>
    <w:basedOn w:val="a9"/>
    <w:next w:val="a9"/>
    <w:rsid w:val="009D641E"/>
    <w:pPr>
      <w:numPr>
        <w:numId w:val="2"/>
      </w:numPr>
      <w:tabs>
        <w:tab w:val="clear" w:pos="720"/>
      </w:tabs>
      <w:spacing w:before="120" w:line="240" w:lineRule="auto"/>
      <w:ind w:left="574" w:hanging="432"/>
      <w:jc w:val="both"/>
    </w:pPr>
    <w:rPr>
      <w:rFonts w:ascii="Times New Roman" w:eastAsia="MS Mincho" w:hAnsi="Times New Roman" w:cs="Times New Roman"/>
      <w:sz w:val="24"/>
      <w:szCs w:val="20"/>
      <w:lang w:val="en-GB"/>
    </w:rPr>
  </w:style>
  <w:style w:type="paragraph" w:styleId="a9">
    <w:name w:val="Body Text"/>
    <w:basedOn w:val="a"/>
    <w:link w:val="aa"/>
    <w:uiPriority w:val="99"/>
    <w:semiHidden/>
    <w:unhideWhenUsed/>
    <w:rsid w:val="009D641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9D641E"/>
  </w:style>
  <w:style w:type="character" w:styleId="ab">
    <w:name w:val="annotation reference"/>
    <w:basedOn w:val="a0"/>
    <w:uiPriority w:val="99"/>
    <w:semiHidden/>
    <w:unhideWhenUsed/>
    <w:rsid w:val="009D641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D641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D641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D641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D641E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9D641E"/>
    <w:pPr>
      <w:spacing w:after="0" w:line="240" w:lineRule="auto"/>
    </w:pPr>
  </w:style>
  <w:style w:type="table" w:styleId="af1">
    <w:name w:val="Table Grid"/>
    <w:basedOn w:val="a1"/>
    <w:uiPriority w:val="59"/>
    <w:rsid w:val="00674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D0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Document Header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0"/>
    <w:uiPriority w:val="9"/>
    <w:qFormat/>
    <w:rsid w:val="009D641E"/>
    <w:pPr>
      <w:keepNext/>
      <w:numPr>
        <w:numId w:val="1"/>
      </w:numPr>
      <w:tabs>
        <w:tab w:val="left" w:pos="567"/>
      </w:tabs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2">
    <w:name w:val="heading 2"/>
    <w:aliases w:val="H2,2,Заголовок 2 Знак1,2 Знак,h2,Б2,RTC,iz2,Заголовок 21,Numbered text 3,HD2,Heading 2 Hidden,Раздел Знак,Заголовок 2 Знак Знак,Level 2 Topic Heading,H21,Major,CHS,H2-Heading 2,l2,Header2,22,heading2,list2"/>
    <w:link w:val="20"/>
    <w:uiPriority w:val="9"/>
    <w:unhideWhenUsed/>
    <w:qFormat/>
    <w:rsid w:val="009D641E"/>
    <w:pPr>
      <w:numPr>
        <w:ilvl w:val="1"/>
        <w:numId w:val="1"/>
      </w:numPr>
      <w:tabs>
        <w:tab w:val="left" w:pos="1276"/>
      </w:tabs>
      <w:spacing w:after="0" w:line="240" w:lineRule="auto"/>
      <w:ind w:left="0" w:firstLine="567"/>
      <w:jc w:val="both"/>
      <w:outlineLvl w:val="1"/>
    </w:pPr>
    <w:rPr>
      <w:rFonts w:ascii="Times New Roman" w:eastAsiaTheme="majorEastAsia" w:hAnsi="Times New Roman" w:cs="Times New Roman"/>
      <w:bCs/>
      <w:sz w:val="24"/>
      <w:szCs w:val="24"/>
    </w:rPr>
  </w:style>
  <w:style w:type="paragraph" w:styleId="3">
    <w:name w:val="heading 3"/>
    <w:aliases w:val="H3"/>
    <w:link w:val="30"/>
    <w:uiPriority w:val="9"/>
    <w:unhideWhenUsed/>
    <w:qFormat/>
    <w:rsid w:val="009D641E"/>
    <w:pPr>
      <w:numPr>
        <w:ilvl w:val="2"/>
        <w:numId w:val="1"/>
      </w:numPr>
      <w:tabs>
        <w:tab w:val="left" w:pos="1134"/>
      </w:tabs>
      <w:spacing w:after="0" w:line="240" w:lineRule="auto"/>
      <w:ind w:left="0" w:firstLine="567"/>
      <w:jc w:val="both"/>
      <w:outlineLvl w:val="2"/>
    </w:pPr>
    <w:rPr>
      <w:rFonts w:ascii="Times New Roman" w:eastAsiaTheme="majorEastAsia" w:hAnsi="Times New Roman" w:cstheme="majorBidi"/>
      <w:bCs/>
      <w:sz w:val="24"/>
      <w:szCs w:val="24"/>
    </w:rPr>
  </w:style>
  <w:style w:type="paragraph" w:styleId="4">
    <w:name w:val="heading 4"/>
    <w:aliases w:val="H4"/>
    <w:next w:val="5"/>
    <w:link w:val="40"/>
    <w:uiPriority w:val="9"/>
    <w:unhideWhenUsed/>
    <w:qFormat/>
    <w:rsid w:val="009D641E"/>
    <w:pPr>
      <w:numPr>
        <w:ilvl w:val="3"/>
        <w:numId w:val="1"/>
      </w:numPr>
      <w:spacing w:after="0" w:line="240" w:lineRule="auto"/>
      <w:ind w:left="1985"/>
      <w:jc w:val="both"/>
      <w:outlineLvl w:val="3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paragraph" w:styleId="5">
    <w:name w:val="heading 5"/>
    <w:aliases w:val="H5"/>
    <w:next w:val="6"/>
    <w:link w:val="50"/>
    <w:uiPriority w:val="9"/>
    <w:unhideWhenUsed/>
    <w:qFormat/>
    <w:rsid w:val="009D641E"/>
    <w:pPr>
      <w:numPr>
        <w:ilvl w:val="4"/>
        <w:numId w:val="1"/>
      </w:numPr>
      <w:tabs>
        <w:tab w:val="left" w:pos="113"/>
        <w:tab w:val="left" w:pos="227"/>
      </w:tabs>
      <w:spacing w:before="60" w:after="60" w:line="240" w:lineRule="auto"/>
      <w:jc w:val="both"/>
      <w:outlineLvl w:val="4"/>
    </w:pPr>
    <w:rPr>
      <w:rFonts w:ascii="Georgia" w:eastAsiaTheme="majorEastAsia" w:hAnsi="Georgia" w:cstheme="majorBidi"/>
      <w:szCs w:val="20"/>
    </w:rPr>
  </w:style>
  <w:style w:type="paragraph" w:styleId="6">
    <w:name w:val="heading 6"/>
    <w:basedOn w:val="5"/>
    <w:next w:val="7"/>
    <w:link w:val="60"/>
    <w:uiPriority w:val="9"/>
    <w:unhideWhenUsed/>
    <w:rsid w:val="009D641E"/>
    <w:pPr>
      <w:numPr>
        <w:ilvl w:val="5"/>
      </w:numPr>
      <w:outlineLvl w:val="5"/>
    </w:pPr>
  </w:style>
  <w:style w:type="paragraph" w:styleId="7">
    <w:name w:val="heading 7"/>
    <w:next w:val="8"/>
    <w:link w:val="70"/>
    <w:uiPriority w:val="9"/>
    <w:unhideWhenUsed/>
    <w:qFormat/>
    <w:rsid w:val="009D641E"/>
    <w:pPr>
      <w:numPr>
        <w:ilvl w:val="6"/>
        <w:numId w:val="1"/>
      </w:numPr>
      <w:spacing w:before="120" w:after="120" w:line="240" w:lineRule="auto"/>
      <w:jc w:val="both"/>
      <w:outlineLvl w:val="6"/>
    </w:pPr>
    <w:rPr>
      <w:rFonts w:ascii="Times New Roman" w:eastAsiaTheme="majorEastAsia" w:hAnsi="Times New Roman" w:cstheme="majorBidi"/>
      <w:iCs/>
    </w:rPr>
  </w:style>
  <w:style w:type="paragraph" w:styleId="8">
    <w:name w:val="heading 8"/>
    <w:next w:val="a"/>
    <w:link w:val="80"/>
    <w:uiPriority w:val="9"/>
    <w:unhideWhenUsed/>
    <w:qFormat/>
    <w:rsid w:val="009D641E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Times New Roman" w:eastAsiaTheme="majorEastAsia" w:hAnsi="Times New Roman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rsid w:val="009D641E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1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C1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FEF"/>
  </w:style>
  <w:style w:type="paragraph" w:styleId="a7">
    <w:name w:val="footer"/>
    <w:basedOn w:val="a"/>
    <w:link w:val="a8"/>
    <w:uiPriority w:val="99"/>
    <w:unhideWhenUsed/>
    <w:rsid w:val="005C1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1FEF"/>
  </w:style>
  <w:style w:type="character" w:customStyle="1" w:styleId="10">
    <w:name w:val="Заголовок 1 Знак"/>
    <w:aliases w:val="H1 Знак,Document Header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"/>
    <w:rsid w:val="009D641E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Hidden Знак,Раздел Знак Знак,Заголовок 2 Знак Знак Знак,Level 2 Topic Heading Знак,H21 Знак"/>
    <w:basedOn w:val="a0"/>
    <w:link w:val="2"/>
    <w:uiPriority w:val="9"/>
    <w:rsid w:val="009D641E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30">
    <w:name w:val="Заголовок 3 Знак"/>
    <w:aliases w:val="H3 Знак"/>
    <w:basedOn w:val="a0"/>
    <w:link w:val="3"/>
    <w:uiPriority w:val="9"/>
    <w:rsid w:val="009D641E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40">
    <w:name w:val="Заголовок 4 Знак"/>
    <w:aliases w:val="H4 Знак"/>
    <w:basedOn w:val="a0"/>
    <w:link w:val="4"/>
    <w:uiPriority w:val="9"/>
    <w:rsid w:val="009D641E"/>
    <w:rPr>
      <w:rFonts w:ascii="Times New Roman" w:eastAsiaTheme="majorEastAsia" w:hAnsi="Times New Roman" w:cs="Times New Roman"/>
      <w:bCs/>
      <w:iCs/>
      <w:sz w:val="24"/>
      <w:szCs w:val="24"/>
    </w:rPr>
  </w:style>
  <w:style w:type="character" w:customStyle="1" w:styleId="50">
    <w:name w:val="Заголовок 5 Знак"/>
    <w:aliases w:val="H5 Знак"/>
    <w:basedOn w:val="a0"/>
    <w:link w:val="5"/>
    <w:uiPriority w:val="9"/>
    <w:rsid w:val="009D641E"/>
    <w:rPr>
      <w:rFonts w:ascii="Georgia" w:eastAsiaTheme="majorEastAsia" w:hAnsi="Georgia" w:cstheme="majorBidi"/>
      <w:szCs w:val="20"/>
    </w:rPr>
  </w:style>
  <w:style w:type="character" w:customStyle="1" w:styleId="60">
    <w:name w:val="Заголовок 6 Знак"/>
    <w:basedOn w:val="a0"/>
    <w:link w:val="6"/>
    <w:uiPriority w:val="9"/>
    <w:rsid w:val="009D641E"/>
    <w:rPr>
      <w:rFonts w:ascii="Georgia" w:eastAsiaTheme="majorEastAsia" w:hAnsi="Georgia" w:cstheme="majorBidi"/>
      <w:szCs w:val="20"/>
    </w:rPr>
  </w:style>
  <w:style w:type="character" w:customStyle="1" w:styleId="70">
    <w:name w:val="Заголовок 7 Знак"/>
    <w:basedOn w:val="a0"/>
    <w:link w:val="7"/>
    <w:uiPriority w:val="9"/>
    <w:rsid w:val="009D641E"/>
    <w:rPr>
      <w:rFonts w:ascii="Times New Roman" w:eastAsiaTheme="majorEastAsia" w:hAnsi="Times New Roman" w:cstheme="majorBidi"/>
      <w:iCs/>
    </w:rPr>
  </w:style>
  <w:style w:type="character" w:customStyle="1" w:styleId="80">
    <w:name w:val="Заголовок 8 Знак"/>
    <w:basedOn w:val="a0"/>
    <w:link w:val="8"/>
    <w:uiPriority w:val="9"/>
    <w:rsid w:val="009D641E"/>
    <w:rPr>
      <w:rFonts w:ascii="Times New Roman" w:eastAsiaTheme="majorEastAsia" w:hAnsi="Times New Roman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D64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arties">
    <w:name w:val="Parties"/>
    <w:basedOn w:val="a9"/>
    <w:next w:val="a9"/>
    <w:rsid w:val="009D641E"/>
    <w:pPr>
      <w:numPr>
        <w:numId w:val="2"/>
      </w:numPr>
      <w:tabs>
        <w:tab w:val="clear" w:pos="720"/>
      </w:tabs>
      <w:spacing w:before="120" w:line="240" w:lineRule="auto"/>
      <w:ind w:left="574" w:hanging="432"/>
      <w:jc w:val="both"/>
    </w:pPr>
    <w:rPr>
      <w:rFonts w:ascii="Times New Roman" w:eastAsia="MS Mincho" w:hAnsi="Times New Roman" w:cs="Times New Roman"/>
      <w:sz w:val="24"/>
      <w:szCs w:val="20"/>
      <w:lang w:val="en-GB"/>
    </w:rPr>
  </w:style>
  <w:style w:type="paragraph" w:styleId="a9">
    <w:name w:val="Body Text"/>
    <w:basedOn w:val="a"/>
    <w:link w:val="aa"/>
    <w:uiPriority w:val="99"/>
    <w:semiHidden/>
    <w:unhideWhenUsed/>
    <w:rsid w:val="009D641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9D641E"/>
  </w:style>
  <w:style w:type="character" w:styleId="ab">
    <w:name w:val="annotation reference"/>
    <w:basedOn w:val="a0"/>
    <w:uiPriority w:val="99"/>
    <w:semiHidden/>
    <w:unhideWhenUsed/>
    <w:rsid w:val="009D641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D641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D641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D641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D641E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9D641E"/>
    <w:pPr>
      <w:spacing w:after="0" w:line="240" w:lineRule="auto"/>
    </w:pPr>
  </w:style>
  <w:style w:type="table" w:styleId="af1">
    <w:name w:val="Table Grid"/>
    <w:basedOn w:val="a1"/>
    <w:uiPriority w:val="59"/>
    <w:rsid w:val="00674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D0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57F71017992085ACAABAB9741671B9DD70C52C6F1F8FFDFC1A0B858031B88B18D218C252664AF752F1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57F71017992085ACAABAB9741671B9DD70C52C6F1F8FFDFC1A0B858031B88B18D218C252664AC702F18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2EBC487B2A3FF2B1593CDCD3485009AC59B4E28C7B99C4D8723AFF77FAF1541B7D51731DBD2A881uA2C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2EBC487B2A3FF2B1593CDCD3485009AC598422ECDB49C4D8723AFF77FAF1541B7D51731DBD2A884uA29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CF5D0-C9C7-4FA1-91F6-5E140F86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11</Pages>
  <Words>4477</Words>
  <Characters>25524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Казимова Светлана</dc:creator>
  <cp:lastModifiedBy>Zapasna Elena</cp:lastModifiedBy>
  <cp:revision>61</cp:revision>
  <cp:lastPrinted>2014-04-04T10:19:00Z</cp:lastPrinted>
  <dcterms:created xsi:type="dcterms:W3CDTF">2014-12-08T11:26:00Z</dcterms:created>
  <dcterms:modified xsi:type="dcterms:W3CDTF">2014-12-29T10:16:00Z</dcterms:modified>
</cp:coreProperties>
</file>